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FF53C" w14:textId="77777777" w:rsidR="00C73B60" w:rsidRPr="00C73B60" w:rsidRDefault="00C73B60" w:rsidP="00E44236">
      <w:pPr>
        <w:spacing w:line="480" w:lineRule="auto"/>
        <w:jc w:val="center"/>
        <w:rPr>
          <w:rFonts w:asciiTheme="majorHAnsi" w:hAnsiTheme="majorHAnsi"/>
          <w:b/>
          <w:sz w:val="22"/>
          <w:szCs w:val="22"/>
        </w:rPr>
      </w:pPr>
      <w:bookmarkStart w:id="0" w:name="_GoBack"/>
      <w:r w:rsidRPr="00C73B60">
        <w:rPr>
          <w:rFonts w:asciiTheme="majorHAnsi" w:hAnsiTheme="majorHAnsi"/>
          <w:b/>
          <w:sz w:val="22"/>
          <w:szCs w:val="22"/>
        </w:rPr>
        <w:t>DRAFT</w:t>
      </w:r>
    </w:p>
    <w:bookmarkEnd w:id="0"/>
    <w:p w14:paraId="692FAB01" w14:textId="77777777" w:rsidR="003343D1" w:rsidRDefault="00E44236" w:rsidP="00E44236">
      <w:pPr>
        <w:spacing w:line="480" w:lineRule="auto"/>
        <w:jc w:val="center"/>
        <w:rPr>
          <w:rFonts w:asciiTheme="majorHAnsi" w:hAnsiTheme="majorHAnsi"/>
          <w:sz w:val="22"/>
          <w:szCs w:val="22"/>
        </w:rPr>
      </w:pPr>
      <w:r>
        <w:rPr>
          <w:rFonts w:asciiTheme="majorHAnsi" w:hAnsiTheme="majorHAnsi"/>
          <w:sz w:val="22"/>
          <w:szCs w:val="22"/>
        </w:rPr>
        <w:t>Updated Research Agenda on the Programmatic Management of Drug-Resistant TB</w:t>
      </w:r>
    </w:p>
    <w:p w14:paraId="64C025A5" w14:textId="77777777" w:rsidR="00E44236" w:rsidRDefault="00E44236" w:rsidP="00E44236">
      <w:pPr>
        <w:spacing w:line="480" w:lineRule="auto"/>
        <w:jc w:val="center"/>
        <w:rPr>
          <w:rFonts w:asciiTheme="majorHAnsi" w:hAnsiTheme="majorHAnsi"/>
          <w:sz w:val="22"/>
          <w:szCs w:val="22"/>
        </w:rPr>
      </w:pPr>
      <w:r>
        <w:rPr>
          <w:rFonts w:asciiTheme="majorHAnsi" w:hAnsiTheme="majorHAnsi"/>
          <w:sz w:val="22"/>
          <w:szCs w:val="22"/>
        </w:rPr>
        <w:t>Authors: Members of Former research subgroup, MDR Working Group of Stop-TB Partnership, GDI Research Task Force, RESIST-TB, others</w:t>
      </w:r>
    </w:p>
    <w:p w14:paraId="3A711471" w14:textId="77777777" w:rsidR="00E44236" w:rsidRDefault="00E44236" w:rsidP="00E44236">
      <w:pPr>
        <w:spacing w:line="480" w:lineRule="auto"/>
        <w:jc w:val="center"/>
        <w:rPr>
          <w:rFonts w:asciiTheme="majorHAnsi" w:hAnsiTheme="majorHAnsi"/>
          <w:sz w:val="22"/>
          <w:szCs w:val="22"/>
        </w:rPr>
      </w:pPr>
    </w:p>
    <w:p w14:paraId="1F2A034D" w14:textId="77777777" w:rsidR="00E44236" w:rsidRDefault="00E44236" w:rsidP="00E44236">
      <w:pPr>
        <w:spacing w:line="480" w:lineRule="auto"/>
        <w:rPr>
          <w:rFonts w:asciiTheme="majorHAnsi" w:hAnsiTheme="majorHAnsi"/>
          <w:b/>
          <w:sz w:val="22"/>
          <w:szCs w:val="22"/>
        </w:rPr>
      </w:pPr>
      <w:r>
        <w:rPr>
          <w:rFonts w:asciiTheme="majorHAnsi" w:hAnsiTheme="majorHAnsi"/>
          <w:b/>
          <w:sz w:val="22"/>
          <w:szCs w:val="22"/>
        </w:rPr>
        <w:t>Abstract</w:t>
      </w:r>
    </w:p>
    <w:p w14:paraId="29CD690E" w14:textId="77777777" w:rsidR="00E44236" w:rsidRDefault="00E44236" w:rsidP="00E44236">
      <w:pPr>
        <w:spacing w:line="480" w:lineRule="auto"/>
        <w:rPr>
          <w:rFonts w:asciiTheme="majorHAnsi" w:hAnsiTheme="majorHAnsi"/>
          <w:b/>
          <w:sz w:val="22"/>
          <w:szCs w:val="22"/>
        </w:rPr>
      </w:pPr>
    </w:p>
    <w:p w14:paraId="48440DE2" w14:textId="77777777" w:rsidR="00E44236" w:rsidRDefault="00E44236" w:rsidP="00E44236">
      <w:pPr>
        <w:rPr>
          <w:rFonts w:asciiTheme="majorHAnsi" w:hAnsiTheme="majorHAnsi"/>
          <w:b/>
          <w:sz w:val="22"/>
          <w:szCs w:val="22"/>
        </w:rPr>
      </w:pPr>
      <w:r>
        <w:rPr>
          <w:rFonts w:asciiTheme="majorHAnsi" w:hAnsiTheme="majorHAnsi"/>
          <w:b/>
          <w:sz w:val="22"/>
          <w:szCs w:val="22"/>
        </w:rPr>
        <w:br w:type="page"/>
      </w:r>
    </w:p>
    <w:p w14:paraId="75D58219" w14:textId="77777777" w:rsidR="00E44236" w:rsidRDefault="00E44236" w:rsidP="00E44236">
      <w:pPr>
        <w:spacing w:line="480" w:lineRule="auto"/>
        <w:rPr>
          <w:rFonts w:asciiTheme="majorHAnsi" w:hAnsiTheme="majorHAnsi"/>
          <w:b/>
          <w:sz w:val="22"/>
          <w:szCs w:val="22"/>
        </w:rPr>
      </w:pPr>
    </w:p>
    <w:p w14:paraId="1AECE19C" w14:textId="77777777" w:rsidR="00E44236" w:rsidRDefault="00E44236" w:rsidP="00E44236">
      <w:pPr>
        <w:spacing w:line="480" w:lineRule="auto"/>
        <w:rPr>
          <w:rFonts w:asciiTheme="majorHAnsi" w:hAnsiTheme="majorHAnsi"/>
          <w:b/>
          <w:sz w:val="22"/>
          <w:szCs w:val="22"/>
        </w:rPr>
      </w:pPr>
      <w:r>
        <w:rPr>
          <w:rFonts w:asciiTheme="majorHAnsi" w:hAnsiTheme="majorHAnsi"/>
          <w:b/>
          <w:sz w:val="22"/>
          <w:szCs w:val="22"/>
        </w:rPr>
        <w:t>Introduction</w:t>
      </w:r>
    </w:p>
    <w:p w14:paraId="0C97E023" w14:textId="77777777" w:rsidR="00E44236" w:rsidRDefault="00E44236" w:rsidP="00E44236">
      <w:pPr>
        <w:spacing w:line="480" w:lineRule="auto"/>
        <w:rPr>
          <w:rFonts w:asciiTheme="majorHAnsi" w:hAnsiTheme="majorHAnsi"/>
          <w:b/>
          <w:sz w:val="22"/>
          <w:szCs w:val="22"/>
        </w:rPr>
      </w:pPr>
    </w:p>
    <w:p w14:paraId="397E569D" w14:textId="77777777" w:rsidR="00E44236" w:rsidRDefault="00E44236" w:rsidP="00E44236">
      <w:pPr>
        <w:spacing w:line="480" w:lineRule="auto"/>
        <w:rPr>
          <w:rFonts w:asciiTheme="majorHAnsi" w:hAnsiTheme="majorHAnsi"/>
          <w:b/>
          <w:sz w:val="22"/>
          <w:szCs w:val="22"/>
        </w:rPr>
      </w:pPr>
    </w:p>
    <w:p w14:paraId="3ECD8BD8" w14:textId="77777777" w:rsidR="00E44236" w:rsidRPr="00E44236" w:rsidRDefault="00E44236" w:rsidP="00E44236">
      <w:pPr>
        <w:spacing w:line="480" w:lineRule="auto"/>
        <w:rPr>
          <w:rFonts w:asciiTheme="majorHAnsi" w:hAnsiTheme="majorHAnsi"/>
          <w:b/>
          <w:sz w:val="22"/>
          <w:szCs w:val="22"/>
        </w:rPr>
      </w:pPr>
    </w:p>
    <w:p w14:paraId="6E7AA9E5" w14:textId="77777777" w:rsidR="003343D1" w:rsidRPr="00A64EF7" w:rsidRDefault="003343D1" w:rsidP="008F3FF8">
      <w:pPr>
        <w:spacing w:line="480" w:lineRule="auto"/>
        <w:rPr>
          <w:ins w:id="1" w:author="Carly Rodriguez" w:date="2014-10-20T13:27:00Z"/>
          <w:rFonts w:asciiTheme="majorHAnsi" w:hAnsiTheme="majorHAnsi"/>
          <w:b/>
          <w:sz w:val="22"/>
          <w:szCs w:val="22"/>
        </w:rPr>
      </w:pPr>
      <w:r w:rsidRPr="00A64EF7">
        <w:rPr>
          <w:rFonts w:asciiTheme="majorHAnsi" w:hAnsiTheme="majorHAnsi"/>
          <w:b/>
          <w:sz w:val="22"/>
          <w:szCs w:val="22"/>
        </w:rPr>
        <w:t>Methods</w:t>
      </w:r>
    </w:p>
    <w:p w14:paraId="72D49A85" w14:textId="77777777" w:rsidR="003D5060" w:rsidRPr="00A64EF7" w:rsidRDefault="003D5060" w:rsidP="008F3FF8">
      <w:pPr>
        <w:spacing w:line="480" w:lineRule="auto"/>
        <w:rPr>
          <w:rFonts w:asciiTheme="majorHAnsi" w:hAnsiTheme="majorHAnsi"/>
          <w:i/>
          <w:sz w:val="22"/>
          <w:szCs w:val="22"/>
        </w:rPr>
      </w:pPr>
      <w:ins w:id="2" w:author="Carly Rodriguez" w:date="2014-10-20T13:27:00Z">
        <w:r w:rsidRPr="00A64EF7">
          <w:rPr>
            <w:rFonts w:asciiTheme="majorHAnsi" w:hAnsiTheme="majorHAnsi"/>
            <w:i/>
            <w:sz w:val="22"/>
            <w:szCs w:val="22"/>
          </w:rPr>
          <w:t>Development of research questions</w:t>
        </w:r>
      </w:ins>
    </w:p>
    <w:p w14:paraId="6138C28C" w14:textId="77777777" w:rsidR="00926FBA" w:rsidRPr="00A64EF7" w:rsidRDefault="00926FBA" w:rsidP="00926FBA">
      <w:pPr>
        <w:spacing w:line="480" w:lineRule="auto"/>
        <w:rPr>
          <w:rFonts w:asciiTheme="majorHAnsi" w:hAnsiTheme="majorHAnsi"/>
          <w:sz w:val="22"/>
          <w:szCs w:val="22"/>
        </w:rPr>
      </w:pPr>
      <w:r w:rsidRPr="00A64EF7">
        <w:rPr>
          <w:rFonts w:asciiTheme="majorHAnsi" w:hAnsiTheme="majorHAnsi"/>
          <w:sz w:val="22"/>
          <w:szCs w:val="22"/>
        </w:rPr>
        <w:t>The research agenda was prepared by members of the former Research Subgroup of the MDR-TB Working Group of the Stop-TB Partnership, RESIST-TB (Research Excellence to Stop TB Resistance), and the Global Drug-Resistant TB Initiative. The group first reviewed the 2008 research agenda on PMDT to determine whether the priorities published there had been resolved, partially resolved or unresolved</w:t>
      </w:r>
      <w:r w:rsidR="00F0678B" w:rsidRPr="00A64EF7">
        <w:rPr>
          <w:rFonts w:asciiTheme="majorHAnsi" w:hAnsiTheme="majorHAnsi"/>
          <w:sz w:val="22"/>
          <w:szCs w:val="22"/>
        </w:rPr>
        <w:t xml:space="preserve"> </w:t>
      </w:r>
      <w:r w:rsidR="00F0678B" w:rsidRPr="00A64EF7">
        <w:rPr>
          <w:rFonts w:asciiTheme="majorHAnsi" w:hAnsiTheme="majorHAnsi"/>
          <w:sz w:val="22"/>
          <w:szCs w:val="22"/>
        </w:rPr>
        <w:fldChar w:fldCharType="begin"/>
      </w:r>
      <w:r w:rsidR="00F0678B" w:rsidRPr="00A64EF7">
        <w:rPr>
          <w:rFonts w:asciiTheme="majorHAnsi" w:hAnsiTheme="majorHAnsi"/>
          <w:sz w:val="22"/>
          <w:szCs w:val="22"/>
        </w:rPr>
        <w:instrText xml:space="preserve"> ADDIN EN.CITE &lt;EndNote&gt;&lt;Cite&gt;&lt;Author&gt;Cobelens&lt;/Author&gt;&lt;Year&gt;2008&lt;/Year&gt;&lt;RecNum&gt;1&lt;/RecNum&gt;&lt;DisplayText&gt;[1]&lt;/DisplayText&gt;&lt;record&gt;&lt;rec-number&gt;1&lt;/rec-number&gt;&lt;foreign-keys&gt;&lt;key app="EN" db-id="r0sftw5dudxvzxepewyvd5r7srdvrepfs502" timestamp="1413986079"&gt;1&lt;/key&gt;&lt;/foreign-keys&gt;&lt;ref-type name="Journal Article"&gt;17&lt;/ref-type&gt;&lt;contributors&gt;&lt;authors&gt;&lt;author&gt;Cobelens, F. G.&lt;/author&gt;&lt;author&gt;Heldal, E.&lt;/author&gt;&lt;author&gt;Kimerling, M. E.&lt;/author&gt;&lt;author&gt;Mitnick, C. D.&lt;/author&gt;&lt;author&gt;Podewils, L. J.&lt;/author&gt;&lt;author&gt;Ramachandran, R.&lt;/author&gt;&lt;author&gt;Rieder, H. L.&lt;/author&gt;&lt;author&gt;Weyer, K.&lt;/author&gt;&lt;author&gt;Zignol, M.&lt;/author&gt;&lt;/authors&gt;&lt;/contributors&gt;&lt;auth-address&gt;KNCV Tuberculosis Foundation, The Hague, The Netherlands. cobelensf@kncvtbc.nl&lt;/auth-address&gt;&lt;titles&gt;&lt;title&gt;Scaling up programmatic management of drug-resistant tuberculosis: a prioritized research agenda&lt;/title&gt;&lt;secondary-title&gt;PLoS Med&lt;/secondary-title&gt;&lt;alt-title&gt;PLoS medicine&lt;/alt-title&gt;&lt;/titles&gt;&lt;periodical&gt;&lt;full-title&gt;PLoS Med&lt;/full-title&gt;&lt;abbr-1&gt;PLoS medicine&lt;/abbr-1&gt;&lt;/periodical&gt;&lt;alt-periodical&gt;&lt;full-title&gt;PLoS Med&lt;/full-title&gt;&lt;abbr-1&gt;PLoS medicine&lt;/abbr-1&gt;&lt;/alt-periodical&gt;&lt;pages&gt;e150&lt;/pages&gt;&lt;volume&gt;5&lt;/volume&gt;&lt;number&gt;7&lt;/number&gt;&lt;edition&gt;2008/07/11&lt;/edition&gt;&lt;keywords&gt;&lt;keyword&gt;Antitubercular Agents/*therapeutic use&lt;/keyword&gt;&lt;keyword&gt;Humans&lt;/keyword&gt;&lt;keyword&gt;Research&lt;/keyword&gt;&lt;keyword&gt;Tuberculosis, Multidrug-Resistant/drug therapy/prevention &amp;amp; control/*therapy&lt;/keyword&gt;&lt;keyword&gt;World Health&lt;/keyword&gt;&lt;/keywords&gt;&lt;dates&gt;&lt;year&gt;2008&lt;/year&gt;&lt;pub-dates&gt;&lt;date&gt;Jul 8&lt;/date&gt;&lt;/pub-dates&gt;&lt;/dates&gt;&lt;isbn&gt;1549-1277&lt;/isbn&gt;&lt;accession-num&gt;18613746&lt;/accession-num&gt;&lt;urls&gt;&lt;/urls&gt;&lt;custom2&gt;Pmc2443187&lt;/custom2&gt;&lt;electronic-resource-num&gt;10.1371/journal.pmed.0050150&lt;/electronic-resource-num&gt;&lt;remote-database-provider&gt;Nlm&lt;/remote-database-provider&gt;&lt;language&gt;eng&lt;/language&gt;&lt;/record&gt;&lt;/Cite&gt;&lt;/EndNote&gt;</w:instrText>
      </w:r>
      <w:r w:rsidR="00F0678B" w:rsidRPr="00A64EF7">
        <w:rPr>
          <w:rFonts w:asciiTheme="majorHAnsi" w:hAnsiTheme="majorHAnsi"/>
          <w:sz w:val="22"/>
          <w:szCs w:val="22"/>
        </w:rPr>
        <w:fldChar w:fldCharType="separate"/>
      </w:r>
      <w:r w:rsidR="00F0678B" w:rsidRPr="00A64EF7">
        <w:rPr>
          <w:rFonts w:asciiTheme="majorHAnsi" w:hAnsiTheme="majorHAnsi"/>
          <w:noProof/>
          <w:sz w:val="22"/>
          <w:szCs w:val="22"/>
        </w:rPr>
        <w:t>[</w:t>
      </w:r>
      <w:hyperlink w:anchor="_ENREF_1" w:tooltip="Cobelens, 2008 #1" w:history="1">
        <w:r w:rsidR="00D47435" w:rsidRPr="00A64EF7">
          <w:rPr>
            <w:rFonts w:asciiTheme="majorHAnsi" w:hAnsiTheme="majorHAnsi"/>
            <w:noProof/>
            <w:sz w:val="22"/>
            <w:szCs w:val="22"/>
          </w:rPr>
          <w:t>1</w:t>
        </w:r>
      </w:hyperlink>
      <w:r w:rsidR="00F0678B" w:rsidRPr="00A64EF7">
        <w:rPr>
          <w:rFonts w:asciiTheme="majorHAnsi" w:hAnsiTheme="majorHAnsi"/>
          <w:noProof/>
          <w:sz w:val="22"/>
          <w:szCs w:val="22"/>
        </w:rPr>
        <w:t>]</w:t>
      </w:r>
      <w:r w:rsidR="00F0678B" w:rsidRPr="00A64EF7">
        <w:rPr>
          <w:rFonts w:asciiTheme="majorHAnsi" w:hAnsiTheme="majorHAnsi"/>
          <w:sz w:val="22"/>
          <w:szCs w:val="22"/>
        </w:rPr>
        <w:fldChar w:fldCharType="end"/>
      </w:r>
      <w:r w:rsidRPr="00A64EF7">
        <w:rPr>
          <w:rFonts w:asciiTheme="majorHAnsi" w:hAnsiTheme="majorHAnsi"/>
          <w:sz w:val="22"/>
          <w:szCs w:val="22"/>
        </w:rPr>
        <w:t xml:space="preserve">. In addition, other relevant resources including publications, guidelines, documents, and websites published before </w:t>
      </w:r>
      <w:r w:rsidRPr="0010783B">
        <w:rPr>
          <w:rFonts w:asciiTheme="majorHAnsi" w:hAnsiTheme="majorHAnsi"/>
          <w:sz w:val="22"/>
          <w:szCs w:val="22"/>
        </w:rPr>
        <w:t>August 2013</w:t>
      </w:r>
      <w:r w:rsidR="008F6B4F" w:rsidRPr="0010783B">
        <w:rPr>
          <w:rFonts w:asciiTheme="majorHAnsi" w:hAnsiTheme="majorHAnsi"/>
          <w:sz w:val="22"/>
          <w:szCs w:val="22"/>
        </w:rPr>
        <w:t xml:space="preserve"> </w:t>
      </w:r>
      <w:r w:rsidR="003D5060" w:rsidRPr="0010783B">
        <w:rPr>
          <w:rFonts w:asciiTheme="majorHAnsi" w:hAnsiTheme="majorHAnsi"/>
          <w:sz w:val="22"/>
          <w:szCs w:val="22"/>
        </w:rPr>
        <w:t>(</w:t>
      </w:r>
      <w:r w:rsidR="008F6B4F" w:rsidRPr="0010783B">
        <w:rPr>
          <w:rFonts w:asciiTheme="majorHAnsi" w:hAnsiTheme="majorHAnsi"/>
          <w:sz w:val="22"/>
          <w:szCs w:val="22"/>
        </w:rPr>
        <w:t xml:space="preserve">See </w:t>
      </w:r>
      <w:r w:rsidR="003D5060" w:rsidRPr="0010783B">
        <w:rPr>
          <w:rFonts w:asciiTheme="majorHAnsi" w:hAnsiTheme="majorHAnsi"/>
          <w:sz w:val="22"/>
          <w:szCs w:val="22"/>
        </w:rPr>
        <w:t>Table 1)</w:t>
      </w:r>
      <w:r w:rsidR="003D5060" w:rsidRPr="00A64EF7">
        <w:rPr>
          <w:rFonts w:asciiTheme="majorHAnsi" w:hAnsiTheme="majorHAnsi"/>
          <w:sz w:val="22"/>
          <w:szCs w:val="22"/>
        </w:rPr>
        <w:t xml:space="preserve"> </w:t>
      </w:r>
      <w:r w:rsidRPr="00A64EF7">
        <w:rPr>
          <w:rFonts w:asciiTheme="majorHAnsi" w:hAnsiTheme="majorHAnsi"/>
          <w:sz w:val="22"/>
          <w:szCs w:val="22"/>
        </w:rPr>
        <w:t>were identified by literature search and suggestion</w:t>
      </w:r>
      <w:ins w:id="3" w:author="Carly Rodriguez" w:date="2014-10-22T09:00:00Z">
        <w:r w:rsidR="00982DD2" w:rsidRPr="00A64EF7">
          <w:rPr>
            <w:rFonts w:asciiTheme="majorHAnsi" w:hAnsiTheme="majorHAnsi"/>
            <w:sz w:val="22"/>
            <w:szCs w:val="22"/>
          </w:rPr>
          <w:t xml:space="preserve">, </w:t>
        </w:r>
      </w:ins>
      <w:del w:id="4" w:author="Carly Rodriguez" w:date="2014-10-22T09:00:00Z">
        <w:r w:rsidRPr="00A64EF7" w:rsidDel="00982DD2">
          <w:rPr>
            <w:rFonts w:asciiTheme="majorHAnsi" w:hAnsiTheme="majorHAnsi"/>
            <w:sz w:val="22"/>
            <w:szCs w:val="22"/>
          </w:rPr>
          <w:delText xml:space="preserve"> </w:delText>
        </w:r>
      </w:del>
      <w:r w:rsidRPr="00A64EF7">
        <w:rPr>
          <w:rFonts w:asciiTheme="majorHAnsi" w:hAnsiTheme="majorHAnsi"/>
          <w:sz w:val="22"/>
          <w:szCs w:val="22"/>
        </w:rPr>
        <w:t>and reviewed to identify knowledge gaps. Group members split into five teams based on the focused research areas in th</w:t>
      </w:r>
      <w:r w:rsidR="00F0678B" w:rsidRPr="00A64EF7">
        <w:rPr>
          <w:rFonts w:asciiTheme="majorHAnsi" w:hAnsiTheme="majorHAnsi"/>
          <w:sz w:val="22"/>
          <w:szCs w:val="22"/>
        </w:rPr>
        <w:t xml:space="preserve">e 2008 research agenda on PMDT </w:t>
      </w:r>
      <w:r w:rsidR="00F0678B" w:rsidRPr="00A64EF7">
        <w:rPr>
          <w:rFonts w:asciiTheme="majorHAnsi" w:hAnsiTheme="majorHAnsi"/>
          <w:sz w:val="22"/>
          <w:szCs w:val="22"/>
        </w:rPr>
        <w:fldChar w:fldCharType="begin"/>
      </w:r>
      <w:r w:rsidR="00F0678B" w:rsidRPr="00A64EF7">
        <w:rPr>
          <w:rFonts w:asciiTheme="majorHAnsi" w:hAnsiTheme="majorHAnsi"/>
          <w:sz w:val="22"/>
          <w:szCs w:val="22"/>
        </w:rPr>
        <w:instrText xml:space="preserve"> ADDIN EN.CITE &lt;EndNote&gt;&lt;Cite&gt;&lt;Author&gt;Cobelens&lt;/Author&gt;&lt;Year&gt;2008&lt;/Year&gt;&lt;RecNum&gt;1&lt;/RecNum&gt;&lt;DisplayText&gt;[1]&lt;/DisplayText&gt;&lt;record&gt;&lt;rec-number&gt;1&lt;/rec-number&gt;&lt;foreign-keys&gt;&lt;key app="EN" db-id="r0sftw5dudxvzxepewyvd5r7srdvrepfs502" timestamp="1413986079"&gt;1&lt;/key&gt;&lt;/foreign-keys&gt;&lt;ref-type name="Journal Article"&gt;17&lt;/ref-type&gt;&lt;contributors&gt;&lt;authors&gt;&lt;author&gt;Cobelens, F. G.&lt;/author&gt;&lt;author&gt;Heldal, E.&lt;/author&gt;&lt;author&gt;Kimerling, M. E.&lt;/author&gt;&lt;author&gt;Mitnick, C. D.&lt;/author&gt;&lt;author&gt;Podewils, L. J.&lt;/author&gt;&lt;author&gt;Ramachandran, R.&lt;/author&gt;&lt;author&gt;Rieder, H. L.&lt;/author&gt;&lt;author&gt;Weyer, K.&lt;/author&gt;&lt;author&gt;Zignol, M.&lt;/author&gt;&lt;/authors&gt;&lt;/contributors&gt;&lt;auth-address&gt;KNCV Tuberculosis Foundation, The Hague, The Netherlands. cobelensf@kncvtbc.nl&lt;/auth-address&gt;&lt;titles&gt;&lt;title&gt;Scaling up programmatic management of drug-resistant tuberculosis: a prioritized research agenda&lt;/title&gt;&lt;secondary-title&gt;PLoS Med&lt;/secondary-title&gt;&lt;alt-title&gt;PLoS medicine&lt;/alt-title&gt;&lt;/titles&gt;&lt;periodical&gt;&lt;full-title&gt;PLoS Med&lt;/full-title&gt;&lt;abbr-1&gt;PLoS medicine&lt;/abbr-1&gt;&lt;/periodical&gt;&lt;alt-periodical&gt;&lt;full-title&gt;PLoS Med&lt;/full-title&gt;&lt;abbr-1&gt;PLoS medicine&lt;/abbr-1&gt;&lt;/alt-periodical&gt;&lt;pages&gt;e150&lt;/pages&gt;&lt;volume&gt;5&lt;/volume&gt;&lt;number&gt;7&lt;/number&gt;&lt;edition&gt;2008/07/11&lt;/edition&gt;&lt;keywords&gt;&lt;keyword&gt;Antitubercular Agents/*therapeutic use&lt;/keyword&gt;&lt;keyword&gt;Humans&lt;/keyword&gt;&lt;keyword&gt;Research&lt;/keyword&gt;&lt;keyword&gt;Tuberculosis, Multidrug-Resistant/drug therapy/prevention &amp;amp; control/*therapy&lt;/keyword&gt;&lt;keyword&gt;World Health&lt;/keyword&gt;&lt;/keywords&gt;&lt;dates&gt;&lt;year&gt;2008&lt;/year&gt;&lt;pub-dates&gt;&lt;date&gt;Jul 8&lt;/date&gt;&lt;/pub-dates&gt;&lt;/dates&gt;&lt;isbn&gt;1549-1277&lt;/isbn&gt;&lt;accession-num&gt;18613746&lt;/accession-num&gt;&lt;urls&gt;&lt;/urls&gt;&lt;custom2&gt;Pmc2443187&lt;/custom2&gt;&lt;electronic-resource-num&gt;10.1371/journal.pmed.0050150&lt;/electronic-resource-num&gt;&lt;remote-database-provider&gt;Nlm&lt;/remote-database-provider&gt;&lt;language&gt;eng&lt;/language&gt;&lt;/record&gt;&lt;/Cite&gt;&lt;/EndNote&gt;</w:instrText>
      </w:r>
      <w:r w:rsidR="00F0678B" w:rsidRPr="00A64EF7">
        <w:rPr>
          <w:rFonts w:asciiTheme="majorHAnsi" w:hAnsiTheme="majorHAnsi"/>
          <w:sz w:val="22"/>
          <w:szCs w:val="22"/>
        </w:rPr>
        <w:fldChar w:fldCharType="separate"/>
      </w:r>
      <w:r w:rsidR="00F0678B" w:rsidRPr="00A64EF7">
        <w:rPr>
          <w:rFonts w:asciiTheme="majorHAnsi" w:hAnsiTheme="majorHAnsi"/>
          <w:noProof/>
          <w:sz w:val="22"/>
          <w:szCs w:val="22"/>
        </w:rPr>
        <w:t>[</w:t>
      </w:r>
      <w:hyperlink w:anchor="_ENREF_1" w:tooltip="Cobelens, 2008 #1" w:history="1">
        <w:r w:rsidR="00D47435" w:rsidRPr="00A64EF7">
          <w:rPr>
            <w:rFonts w:asciiTheme="majorHAnsi" w:hAnsiTheme="majorHAnsi"/>
            <w:noProof/>
            <w:sz w:val="22"/>
            <w:szCs w:val="22"/>
          </w:rPr>
          <w:t>1</w:t>
        </w:r>
      </w:hyperlink>
      <w:r w:rsidR="00F0678B" w:rsidRPr="00A64EF7">
        <w:rPr>
          <w:rFonts w:asciiTheme="majorHAnsi" w:hAnsiTheme="majorHAnsi"/>
          <w:noProof/>
          <w:sz w:val="22"/>
          <w:szCs w:val="22"/>
        </w:rPr>
        <w:t>]</w:t>
      </w:r>
      <w:r w:rsidR="00F0678B" w:rsidRPr="00A64EF7">
        <w:rPr>
          <w:rFonts w:asciiTheme="majorHAnsi" w:hAnsiTheme="majorHAnsi"/>
          <w:sz w:val="22"/>
          <w:szCs w:val="22"/>
        </w:rPr>
        <w:fldChar w:fldCharType="end"/>
      </w:r>
      <w:r w:rsidR="00F0678B" w:rsidRPr="00A64EF7">
        <w:rPr>
          <w:rFonts w:asciiTheme="majorHAnsi" w:hAnsiTheme="majorHAnsi"/>
          <w:sz w:val="22"/>
          <w:szCs w:val="22"/>
        </w:rPr>
        <w:t xml:space="preserve">. </w:t>
      </w:r>
      <w:r w:rsidRPr="00A64EF7">
        <w:rPr>
          <w:rFonts w:asciiTheme="majorHAnsi" w:hAnsiTheme="majorHAnsi"/>
          <w:sz w:val="22"/>
          <w:szCs w:val="22"/>
        </w:rPr>
        <w:t xml:space="preserve">The knowledge gaps were then translated into research questions. </w:t>
      </w:r>
      <w:r w:rsidR="003D5060" w:rsidRPr="00A64EF7">
        <w:rPr>
          <w:rFonts w:asciiTheme="majorHAnsi" w:hAnsiTheme="majorHAnsi"/>
          <w:sz w:val="22"/>
          <w:szCs w:val="22"/>
        </w:rPr>
        <w:t xml:space="preserve">A survey </w:t>
      </w:r>
      <w:r w:rsidRPr="00A64EF7">
        <w:rPr>
          <w:rFonts w:asciiTheme="majorHAnsi" w:hAnsiTheme="majorHAnsi"/>
          <w:sz w:val="22"/>
          <w:szCs w:val="22"/>
        </w:rPr>
        <w:t>the relative priority of the research questions</w:t>
      </w:r>
      <w:r w:rsidR="00E44236">
        <w:rPr>
          <w:rFonts w:asciiTheme="majorHAnsi" w:hAnsiTheme="majorHAnsi"/>
          <w:sz w:val="22"/>
          <w:szCs w:val="22"/>
        </w:rPr>
        <w:t xml:space="preserve"> was distributed by email to </w:t>
      </w:r>
      <w:r w:rsidR="00B977AD">
        <w:rPr>
          <w:rFonts w:asciiTheme="majorHAnsi" w:hAnsiTheme="majorHAnsi"/>
          <w:sz w:val="22"/>
          <w:szCs w:val="22"/>
        </w:rPr>
        <w:t xml:space="preserve">PMDT </w:t>
      </w:r>
      <w:r w:rsidR="00E44236">
        <w:rPr>
          <w:rFonts w:asciiTheme="majorHAnsi" w:hAnsiTheme="majorHAnsi"/>
          <w:sz w:val="22"/>
          <w:szCs w:val="22"/>
        </w:rPr>
        <w:t>research</w:t>
      </w:r>
      <w:r w:rsidR="00B977AD">
        <w:rPr>
          <w:rFonts w:asciiTheme="majorHAnsi" w:hAnsiTheme="majorHAnsi"/>
          <w:sz w:val="22"/>
          <w:szCs w:val="22"/>
        </w:rPr>
        <w:t xml:space="preserve"> stakeholders.</w:t>
      </w:r>
    </w:p>
    <w:p w14:paraId="598C53CB" w14:textId="77777777" w:rsidR="007F550D" w:rsidRPr="00A64EF7" w:rsidRDefault="007F550D" w:rsidP="00926FBA">
      <w:pPr>
        <w:spacing w:line="480" w:lineRule="auto"/>
        <w:rPr>
          <w:ins w:id="5" w:author="Carly Rodriguez" w:date="2014-10-20T13:28:00Z"/>
          <w:rFonts w:asciiTheme="majorHAnsi" w:hAnsiTheme="majorHAnsi"/>
          <w:sz w:val="22"/>
          <w:szCs w:val="22"/>
        </w:rPr>
      </w:pPr>
    </w:p>
    <w:p w14:paraId="777771E7" w14:textId="77777777" w:rsidR="007F550D" w:rsidRPr="00A64EF7" w:rsidRDefault="00982DD2" w:rsidP="00926FBA">
      <w:pPr>
        <w:spacing w:line="480" w:lineRule="auto"/>
        <w:rPr>
          <w:ins w:id="6" w:author="Carly Rodriguez" w:date="2014-10-20T13:28:00Z"/>
          <w:rFonts w:asciiTheme="majorHAnsi" w:hAnsiTheme="majorHAnsi"/>
          <w:i/>
          <w:sz w:val="22"/>
          <w:szCs w:val="22"/>
        </w:rPr>
      </w:pPr>
      <w:ins w:id="7" w:author="Carly Rodriguez" w:date="2014-10-22T09:07:00Z">
        <w:r w:rsidRPr="00A64EF7">
          <w:rPr>
            <w:rFonts w:asciiTheme="majorHAnsi" w:hAnsiTheme="majorHAnsi"/>
            <w:i/>
            <w:sz w:val="22"/>
            <w:szCs w:val="22"/>
          </w:rPr>
          <w:t xml:space="preserve">Format </w:t>
        </w:r>
      </w:ins>
      <w:ins w:id="8" w:author="Carly Rodriguez" w:date="2014-10-20T13:28:00Z">
        <w:r w:rsidR="003D5060" w:rsidRPr="00A64EF7">
          <w:rPr>
            <w:rFonts w:asciiTheme="majorHAnsi" w:hAnsiTheme="majorHAnsi"/>
            <w:i/>
            <w:sz w:val="22"/>
            <w:szCs w:val="22"/>
          </w:rPr>
          <w:t>of survey</w:t>
        </w:r>
      </w:ins>
    </w:p>
    <w:p w14:paraId="3C599EFC" w14:textId="77777777" w:rsidR="003D5060" w:rsidRPr="00A64EF7" w:rsidRDefault="00982DD2" w:rsidP="00926FBA">
      <w:pPr>
        <w:spacing w:line="480" w:lineRule="auto"/>
        <w:rPr>
          <w:rFonts w:asciiTheme="majorHAnsi" w:hAnsiTheme="majorHAnsi"/>
          <w:sz w:val="22"/>
          <w:szCs w:val="22"/>
        </w:rPr>
      </w:pPr>
      <w:ins w:id="9" w:author="Carly Rodriguez" w:date="2014-10-22T09:07:00Z">
        <w:r w:rsidRPr="00A64EF7">
          <w:rPr>
            <w:rFonts w:asciiTheme="majorHAnsi" w:hAnsiTheme="majorHAnsi"/>
            <w:sz w:val="22"/>
            <w:szCs w:val="22"/>
          </w:rPr>
          <w:t xml:space="preserve">The survey </w:t>
        </w:r>
      </w:ins>
      <w:ins w:id="10" w:author="Carly Rodriguez" w:date="2014-10-22T09:10:00Z">
        <w:r w:rsidR="00A57CC9" w:rsidRPr="00A64EF7">
          <w:rPr>
            <w:rFonts w:asciiTheme="majorHAnsi" w:hAnsiTheme="majorHAnsi"/>
            <w:sz w:val="22"/>
            <w:szCs w:val="22"/>
          </w:rPr>
          <w:t xml:space="preserve">was split into two </w:t>
        </w:r>
      </w:ins>
      <w:ins w:id="11" w:author="Carly Rodriguez" w:date="2014-10-22T09:11:00Z">
        <w:r w:rsidR="00A57CC9" w:rsidRPr="00A64EF7">
          <w:rPr>
            <w:rFonts w:asciiTheme="majorHAnsi" w:hAnsiTheme="majorHAnsi"/>
            <w:sz w:val="22"/>
            <w:szCs w:val="22"/>
          </w:rPr>
          <w:t>se</w:t>
        </w:r>
      </w:ins>
      <w:ins w:id="12" w:author="Carly Rodriguez" w:date="2014-10-22T09:31:00Z">
        <w:r w:rsidR="006B6B33" w:rsidRPr="00A64EF7">
          <w:rPr>
            <w:rFonts w:asciiTheme="majorHAnsi" w:hAnsiTheme="majorHAnsi"/>
            <w:sz w:val="22"/>
            <w:szCs w:val="22"/>
          </w:rPr>
          <w:t>ctions</w:t>
        </w:r>
      </w:ins>
      <w:ins w:id="13" w:author="Carly Rodriguez" w:date="2014-10-22T09:10:00Z">
        <w:r w:rsidR="00A57CC9" w:rsidRPr="00A64EF7">
          <w:rPr>
            <w:rFonts w:asciiTheme="majorHAnsi" w:hAnsiTheme="majorHAnsi"/>
            <w:sz w:val="22"/>
            <w:szCs w:val="22"/>
          </w:rPr>
          <w:t xml:space="preserve">: </w:t>
        </w:r>
        <w:r w:rsidR="006B6B33" w:rsidRPr="00A64EF7">
          <w:rPr>
            <w:rFonts w:asciiTheme="majorHAnsi" w:hAnsiTheme="majorHAnsi"/>
            <w:sz w:val="22"/>
            <w:szCs w:val="22"/>
          </w:rPr>
          <w:t xml:space="preserve">1) </w:t>
        </w:r>
      </w:ins>
      <w:ins w:id="14" w:author="Carly Rodriguez" w:date="2014-10-22T09:31:00Z">
        <w:r w:rsidR="006B6B33" w:rsidRPr="00A64EF7">
          <w:rPr>
            <w:rFonts w:asciiTheme="majorHAnsi" w:hAnsiTheme="majorHAnsi"/>
            <w:sz w:val="22"/>
            <w:szCs w:val="22"/>
          </w:rPr>
          <w:t>M</w:t>
        </w:r>
      </w:ins>
      <w:ins w:id="15" w:author="Carly Rodriguez" w:date="2014-10-22T09:10:00Z">
        <w:r w:rsidR="00A57CC9" w:rsidRPr="00A64EF7">
          <w:rPr>
            <w:rFonts w:asciiTheme="majorHAnsi" w:hAnsiTheme="majorHAnsi"/>
            <w:sz w:val="22"/>
            <w:szCs w:val="22"/>
          </w:rPr>
          <w:t xml:space="preserve">ain category selection and ranking </w:t>
        </w:r>
        <w:r w:rsidR="006B6B33" w:rsidRPr="00A64EF7">
          <w:rPr>
            <w:rFonts w:asciiTheme="majorHAnsi" w:hAnsiTheme="majorHAnsi"/>
            <w:sz w:val="22"/>
            <w:szCs w:val="22"/>
          </w:rPr>
          <w:t xml:space="preserve">and 2) </w:t>
        </w:r>
      </w:ins>
      <w:ins w:id="16" w:author="Carly Rodriguez" w:date="2014-10-22T09:31:00Z">
        <w:r w:rsidR="006B6B33" w:rsidRPr="00A64EF7">
          <w:rPr>
            <w:rFonts w:asciiTheme="majorHAnsi" w:hAnsiTheme="majorHAnsi"/>
            <w:sz w:val="22"/>
            <w:szCs w:val="22"/>
          </w:rPr>
          <w:t>S</w:t>
        </w:r>
      </w:ins>
      <w:ins w:id="17" w:author="Carly Rodriguez" w:date="2014-10-22T09:10:00Z">
        <w:r w:rsidR="00A57CC9" w:rsidRPr="00A64EF7">
          <w:rPr>
            <w:rFonts w:asciiTheme="majorHAnsi" w:hAnsiTheme="majorHAnsi"/>
            <w:sz w:val="22"/>
            <w:szCs w:val="22"/>
          </w:rPr>
          <w:t xml:space="preserve">ubcategory ranking. </w:t>
        </w:r>
      </w:ins>
      <w:ins w:id="18" w:author="Carly Rodriguez" w:date="2014-10-22T09:23:00Z">
        <w:r w:rsidR="007F550D" w:rsidRPr="00A64EF7">
          <w:rPr>
            <w:rFonts w:asciiTheme="majorHAnsi" w:hAnsiTheme="majorHAnsi"/>
            <w:sz w:val="22"/>
            <w:szCs w:val="22"/>
          </w:rPr>
          <w:t>Participants</w:t>
        </w:r>
      </w:ins>
      <w:ins w:id="19" w:author="Carly Rodriguez" w:date="2014-10-22T09:10:00Z">
        <w:r w:rsidR="00A57CC9" w:rsidRPr="00A64EF7">
          <w:rPr>
            <w:rFonts w:asciiTheme="majorHAnsi" w:hAnsiTheme="majorHAnsi"/>
            <w:sz w:val="22"/>
            <w:szCs w:val="22"/>
          </w:rPr>
          <w:t xml:space="preserve"> were instructed in the first </w:t>
        </w:r>
      </w:ins>
      <w:r w:rsidR="00E44236">
        <w:rPr>
          <w:rFonts w:asciiTheme="majorHAnsi" w:hAnsiTheme="majorHAnsi"/>
          <w:sz w:val="22"/>
          <w:szCs w:val="22"/>
        </w:rPr>
        <w:t>section</w:t>
      </w:r>
      <w:ins w:id="20" w:author="Carly Rodriguez" w:date="2014-10-22T09:11:00Z">
        <w:r w:rsidR="00A57CC9" w:rsidRPr="00A64EF7">
          <w:rPr>
            <w:rFonts w:asciiTheme="majorHAnsi" w:hAnsiTheme="majorHAnsi"/>
            <w:sz w:val="22"/>
            <w:szCs w:val="22"/>
          </w:rPr>
          <w:t xml:space="preserve"> to </w:t>
        </w:r>
      </w:ins>
      <w:r w:rsidR="00E44236">
        <w:rPr>
          <w:rFonts w:asciiTheme="majorHAnsi" w:hAnsiTheme="majorHAnsi"/>
          <w:sz w:val="22"/>
          <w:szCs w:val="22"/>
        </w:rPr>
        <w:t>select</w:t>
      </w:r>
      <w:ins w:id="21" w:author="Carly Rodriguez" w:date="2014-10-22T09:13:00Z">
        <w:r w:rsidR="00A57CC9" w:rsidRPr="00A64EF7">
          <w:rPr>
            <w:rFonts w:asciiTheme="majorHAnsi" w:hAnsiTheme="majorHAnsi"/>
            <w:sz w:val="22"/>
            <w:szCs w:val="22"/>
          </w:rPr>
          <w:t xml:space="preserve"> 5 </w:t>
        </w:r>
      </w:ins>
      <w:r w:rsidR="00E44236">
        <w:rPr>
          <w:rFonts w:asciiTheme="majorHAnsi" w:hAnsiTheme="majorHAnsi"/>
          <w:sz w:val="22"/>
          <w:szCs w:val="22"/>
        </w:rPr>
        <w:t xml:space="preserve">priority </w:t>
      </w:r>
      <w:ins w:id="22" w:author="Carly Rodriguez" w:date="2014-10-22T09:13:00Z">
        <w:r w:rsidR="00A57CC9" w:rsidRPr="00A64EF7">
          <w:rPr>
            <w:rFonts w:asciiTheme="majorHAnsi" w:hAnsiTheme="majorHAnsi"/>
            <w:sz w:val="22"/>
            <w:szCs w:val="22"/>
          </w:rPr>
          <w:t>research questions</w:t>
        </w:r>
      </w:ins>
      <w:r w:rsidR="00E44236">
        <w:rPr>
          <w:rFonts w:asciiTheme="majorHAnsi" w:hAnsiTheme="majorHAnsi"/>
          <w:sz w:val="22"/>
          <w:szCs w:val="22"/>
        </w:rPr>
        <w:t xml:space="preserve"> among those in each main category (</w:t>
      </w:r>
      <w:proofErr w:type="gramStart"/>
      <w:r w:rsidR="00E44236">
        <w:rPr>
          <w:rFonts w:asciiTheme="majorHAnsi" w:hAnsiTheme="majorHAnsi"/>
          <w:sz w:val="22"/>
          <w:szCs w:val="22"/>
        </w:rPr>
        <w:t>range ?</w:t>
      </w:r>
      <w:proofErr w:type="gramEnd"/>
      <w:r w:rsidR="00E44236">
        <w:rPr>
          <w:rFonts w:asciiTheme="majorHAnsi" w:hAnsiTheme="majorHAnsi"/>
          <w:sz w:val="22"/>
          <w:szCs w:val="22"/>
        </w:rPr>
        <w:t xml:space="preserve"> to ? questions) and</w:t>
      </w:r>
      <w:ins w:id="23" w:author="Carly Rodriguez" w:date="2014-10-22T09:13:00Z">
        <w:r w:rsidR="00A57CC9" w:rsidRPr="00A64EF7">
          <w:rPr>
            <w:rFonts w:asciiTheme="majorHAnsi" w:hAnsiTheme="majorHAnsi"/>
            <w:sz w:val="22"/>
            <w:szCs w:val="22"/>
          </w:rPr>
          <w:t xml:space="preserve"> then </w:t>
        </w:r>
      </w:ins>
      <w:r w:rsidR="00E44236">
        <w:rPr>
          <w:rFonts w:asciiTheme="majorHAnsi" w:hAnsiTheme="majorHAnsi"/>
          <w:sz w:val="22"/>
          <w:szCs w:val="22"/>
        </w:rPr>
        <w:t xml:space="preserve">to </w:t>
      </w:r>
      <w:ins w:id="24" w:author="Carly Rodriguez" w:date="2014-10-22T09:13:00Z">
        <w:r w:rsidR="00A57CC9" w:rsidRPr="00A64EF7">
          <w:rPr>
            <w:rFonts w:asciiTheme="majorHAnsi" w:hAnsiTheme="majorHAnsi"/>
            <w:sz w:val="22"/>
            <w:szCs w:val="22"/>
          </w:rPr>
          <w:t xml:space="preserve">rank the 5 </w:t>
        </w:r>
      </w:ins>
      <w:r w:rsidR="00E44236">
        <w:rPr>
          <w:rFonts w:asciiTheme="majorHAnsi" w:hAnsiTheme="majorHAnsi"/>
          <w:sz w:val="22"/>
          <w:szCs w:val="22"/>
        </w:rPr>
        <w:t xml:space="preserve">selected </w:t>
      </w:r>
      <w:ins w:id="25" w:author="Carly Rodriguez" w:date="2014-10-22T09:13:00Z">
        <w:r w:rsidR="00A57CC9" w:rsidRPr="00A64EF7">
          <w:rPr>
            <w:rFonts w:asciiTheme="majorHAnsi" w:hAnsiTheme="majorHAnsi"/>
            <w:sz w:val="22"/>
            <w:szCs w:val="22"/>
          </w:rPr>
          <w:t xml:space="preserve">research questions from 1-5, </w:t>
        </w:r>
      </w:ins>
      <w:ins w:id="26" w:author="Carly Rodriguez" w:date="2014-10-22T09:15:00Z">
        <w:r w:rsidR="00A57CC9" w:rsidRPr="00A64EF7">
          <w:rPr>
            <w:rFonts w:asciiTheme="majorHAnsi" w:hAnsiTheme="majorHAnsi"/>
            <w:sz w:val="22"/>
            <w:szCs w:val="22"/>
          </w:rPr>
          <w:t>with 1 being the greatest priority.</w:t>
        </w:r>
      </w:ins>
      <w:ins w:id="27" w:author="Carly Rodriguez" w:date="2014-10-22T09:25:00Z">
        <w:r w:rsidR="007F550D" w:rsidRPr="00A64EF7">
          <w:rPr>
            <w:rFonts w:asciiTheme="majorHAnsi" w:hAnsiTheme="majorHAnsi"/>
            <w:sz w:val="22"/>
            <w:szCs w:val="22"/>
          </w:rPr>
          <w:t xml:space="preserve"> </w:t>
        </w:r>
      </w:ins>
      <w:ins w:id="28" w:author="Carly Rodriguez" w:date="2014-10-22T09:23:00Z">
        <w:r w:rsidR="007F550D" w:rsidRPr="00A64EF7">
          <w:rPr>
            <w:rFonts w:asciiTheme="majorHAnsi" w:hAnsiTheme="majorHAnsi"/>
            <w:sz w:val="22"/>
            <w:szCs w:val="22"/>
          </w:rPr>
          <w:t>Participants</w:t>
        </w:r>
      </w:ins>
      <w:ins w:id="29" w:author="Carly Rodriguez" w:date="2014-10-22T09:15:00Z">
        <w:r w:rsidR="00A57CC9" w:rsidRPr="00A64EF7">
          <w:rPr>
            <w:rFonts w:asciiTheme="majorHAnsi" w:hAnsiTheme="majorHAnsi"/>
            <w:sz w:val="22"/>
            <w:szCs w:val="22"/>
          </w:rPr>
          <w:t xml:space="preserve"> were </w:t>
        </w:r>
      </w:ins>
      <w:r w:rsidR="00E44236">
        <w:rPr>
          <w:rFonts w:asciiTheme="majorHAnsi" w:hAnsiTheme="majorHAnsi"/>
          <w:sz w:val="22"/>
          <w:szCs w:val="22"/>
        </w:rPr>
        <w:t xml:space="preserve">asked </w:t>
      </w:r>
      <w:ins w:id="30" w:author="Carly Rodriguez" w:date="2014-10-22T09:15:00Z">
        <w:r w:rsidR="00A57CC9" w:rsidRPr="00A64EF7">
          <w:rPr>
            <w:rFonts w:asciiTheme="majorHAnsi" w:hAnsiTheme="majorHAnsi"/>
            <w:sz w:val="22"/>
            <w:szCs w:val="22"/>
          </w:rPr>
          <w:t xml:space="preserve">to do this in each of the </w:t>
        </w:r>
      </w:ins>
      <w:ins w:id="31" w:author="Carly Rodriguez" w:date="2014-10-22T09:16:00Z">
        <w:r w:rsidR="00A57CC9" w:rsidRPr="00A64EF7">
          <w:rPr>
            <w:rFonts w:asciiTheme="majorHAnsi" w:hAnsiTheme="majorHAnsi"/>
            <w:sz w:val="22"/>
            <w:szCs w:val="22"/>
          </w:rPr>
          <w:t>focused research areas identified in the 2008 research agenda on PMDT, referred to here as “</w:t>
        </w:r>
      </w:ins>
      <w:ins w:id="32" w:author="Carly Rodriguez" w:date="2014-10-22T09:31:00Z">
        <w:r w:rsidR="006B6B33" w:rsidRPr="00A64EF7">
          <w:rPr>
            <w:rFonts w:asciiTheme="majorHAnsi" w:hAnsiTheme="majorHAnsi"/>
            <w:sz w:val="22"/>
            <w:szCs w:val="22"/>
          </w:rPr>
          <w:t>M</w:t>
        </w:r>
      </w:ins>
      <w:ins w:id="33" w:author="Carly Rodriguez" w:date="2014-10-22T09:23:00Z">
        <w:r w:rsidR="007F550D" w:rsidRPr="00A64EF7">
          <w:rPr>
            <w:rFonts w:asciiTheme="majorHAnsi" w:hAnsiTheme="majorHAnsi"/>
            <w:sz w:val="22"/>
            <w:szCs w:val="22"/>
          </w:rPr>
          <w:t xml:space="preserve">ain </w:t>
        </w:r>
      </w:ins>
      <w:ins w:id="34" w:author="Carly Rodriguez" w:date="2014-10-22T09:16:00Z">
        <w:r w:rsidR="00A57CC9" w:rsidRPr="00A64EF7">
          <w:rPr>
            <w:rFonts w:asciiTheme="majorHAnsi" w:hAnsiTheme="majorHAnsi"/>
            <w:sz w:val="22"/>
            <w:szCs w:val="22"/>
          </w:rPr>
          <w:t>categories</w:t>
        </w:r>
      </w:ins>
      <w:ins w:id="35" w:author="Carly Rodriguez" w:date="2014-10-22T09:17:00Z">
        <w:r w:rsidR="00A57CC9" w:rsidRPr="00A64EF7">
          <w:rPr>
            <w:rFonts w:asciiTheme="majorHAnsi" w:hAnsiTheme="majorHAnsi"/>
            <w:sz w:val="22"/>
            <w:szCs w:val="22"/>
          </w:rPr>
          <w:t>”</w:t>
        </w:r>
      </w:ins>
      <w:r w:rsidR="00F0678B" w:rsidRPr="00A64EF7">
        <w:rPr>
          <w:rFonts w:asciiTheme="majorHAnsi" w:hAnsiTheme="majorHAnsi"/>
          <w:sz w:val="22"/>
          <w:szCs w:val="22"/>
        </w:rPr>
        <w:t xml:space="preserve"> </w:t>
      </w:r>
      <w:r w:rsidR="00F0678B" w:rsidRPr="00A64EF7">
        <w:rPr>
          <w:rFonts w:asciiTheme="majorHAnsi" w:hAnsiTheme="majorHAnsi"/>
          <w:sz w:val="22"/>
          <w:szCs w:val="22"/>
        </w:rPr>
        <w:lastRenderedPageBreak/>
        <w:fldChar w:fldCharType="begin"/>
      </w:r>
      <w:r w:rsidR="00F0678B" w:rsidRPr="00A64EF7">
        <w:rPr>
          <w:rFonts w:asciiTheme="majorHAnsi" w:hAnsiTheme="majorHAnsi"/>
          <w:sz w:val="22"/>
          <w:szCs w:val="22"/>
        </w:rPr>
        <w:instrText xml:space="preserve"> ADDIN EN.CITE &lt;EndNote&gt;&lt;Cite&gt;&lt;Author&gt;Cobelens&lt;/Author&gt;&lt;Year&gt;2008&lt;/Year&gt;&lt;RecNum&gt;1&lt;/RecNum&gt;&lt;DisplayText&gt;[1]&lt;/DisplayText&gt;&lt;record&gt;&lt;rec-number&gt;1&lt;/rec-number&gt;&lt;foreign-keys&gt;&lt;key app="EN" db-id="r0sftw5dudxvzxepewyvd5r7srdvrepfs502" timestamp="1413986079"&gt;1&lt;/key&gt;&lt;/foreign-keys&gt;&lt;ref-type name="Journal Article"&gt;17&lt;/ref-type&gt;&lt;contributors&gt;&lt;authors&gt;&lt;author&gt;Cobelens, F. G.&lt;/author&gt;&lt;author&gt;Heldal, E.&lt;/author&gt;&lt;author&gt;Kimerling, M. E.&lt;/author&gt;&lt;author&gt;Mitnick, C. D.&lt;/author&gt;&lt;author&gt;Podewils, L. J.&lt;/author&gt;&lt;author&gt;Ramachandran, R.&lt;/author&gt;&lt;author&gt;Rieder, H. L.&lt;/author&gt;&lt;author&gt;Weyer, K.&lt;/author&gt;&lt;author&gt;Zignol, M.&lt;/author&gt;&lt;/authors&gt;&lt;/contributors&gt;&lt;auth-address&gt;KNCV Tuberculosis Foundation, The Hague, The Netherlands. cobelensf@kncvtbc.nl&lt;/auth-address&gt;&lt;titles&gt;&lt;title&gt;Scaling up programmatic management of drug-resistant tuberculosis: a prioritized research agenda&lt;/title&gt;&lt;secondary-title&gt;PLoS Med&lt;/secondary-title&gt;&lt;alt-title&gt;PLoS medicine&lt;/alt-title&gt;&lt;/titles&gt;&lt;periodical&gt;&lt;full-title&gt;PLoS Med&lt;/full-title&gt;&lt;abbr-1&gt;PLoS medicine&lt;/abbr-1&gt;&lt;/periodical&gt;&lt;alt-periodical&gt;&lt;full-title&gt;PLoS Med&lt;/full-title&gt;&lt;abbr-1&gt;PLoS medicine&lt;/abbr-1&gt;&lt;/alt-periodical&gt;&lt;pages&gt;e150&lt;/pages&gt;&lt;volume&gt;5&lt;/volume&gt;&lt;number&gt;7&lt;/number&gt;&lt;edition&gt;2008/07/11&lt;/edition&gt;&lt;keywords&gt;&lt;keyword&gt;Antitubercular Agents/*therapeutic use&lt;/keyword&gt;&lt;keyword&gt;Humans&lt;/keyword&gt;&lt;keyword&gt;Research&lt;/keyword&gt;&lt;keyword&gt;Tuberculosis, Multidrug-Resistant/drug therapy/prevention &amp;amp; control/*therapy&lt;/keyword&gt;&lt;keyword&gt;World Health&lt;/keyword&gt;&lt;/keywords&gt;&lt;dates&gt;&lt;year&gt;2008&lt;/year&gt;&lt;pub-dates&gt;&lt;date&gt;Jul 8&lt;/date&gt;&lt;/pub-dates&gt;&lt;/dates&gt;&lt;isbn&gt;1549-1277&lt;/isbn&gt;&lt;accession-num&gt;18613746&lt;/accession-num&gt;&lt;urls&gt;&lt;/urls&gt;&lt;custom2&gt;Pmc2443187&lt;/custom2&gt;&lt;electronic-resource-num&gt;10.1371/journal.pmed.0050150&lt;/electronic-resource-num&gt;&lt;remote-database-provider&gt;Nlm&lt;/remote-database-provider&gt;&lt;language&gt;eng&lt;/language&gt;&lt;/record&gt;&lt;/Cite&gt;&lt;/EndNote&gt;</w:instrText>
      </w:r>
      <w:r w:rsidR="00F0678B" w:rsidRPr="00A64EF7">
        <w:rPr>
          <w:rFonts w:asciiTheme="majorHAnsi" w:hAnsiTheme="majorHAnsi"/>
          <w:sz w:val="22"/>
          <w:szCs w:val="22"/>
        </w:rPr>
        <w:fldChar w:fldCharType="separate"/>
      </w:r>
      <w:r w:rsidR="00F0678B" w:rsidRPr="00A64EF7">
        <w:rPr>
          <w:rFonts w:asciiTheme="majorHAnsi" w:hAnsiTheme="majorHAnsi"/>
          <w:noProof/>
          <w:sz w:val="22"/>
          <w:szCs w:val="22"/>
        </w:rPr>
        <w:t>[</w:t>
      </w:r>
      <w:hyperlink w:anchor="_ENREF_1" w:tooltip="Cobelens, 2008 #1" w:history="1">
        <w:r w:rsidR="00D47435" w:rsidRPr="00A64EF7">
          <w:rPr>
            <w:rFonts w:asciiTheme="majorHAnsi" w:hAnsiTheme="majorHAnsi"/>
            <w:noProof/>
            <w:sz w:val="22"/>
            <w:szCs w:val="22"/>
          </w:rPr>
          <w:t>1</w:t>
        </w:r>
      </w:hyperlink>
      <w:r w:rsidR="00F0678B" w:rsidRPr="00A64EF7">
        <w:rPr>
          <w:rFonts w:asciiTheme="majorHAnsi" w:hAnsiTheme="majorHAnsi"/>
          <w:noProof/>
          <w:sz w:val="22"/>
          <w:szCs w:val="22"/>
        </w:rPr>
        <w:t>]</w:t>
      </w:r>
      <w:r w:rsidR="00F0678B" w:rsidRPr="00A64EF7">
        <w:rPr>
          <w:rFonts w:asciiTheme="majorHAnsi" w:hAnsiTheme="majorHAnsi"/>
          <w:sz w:val="22"/>
          <w:szCs w:val="22"/>
        </w:rPr>
        <w:fldChar w:fldCharType="end"/>
      </w:r>
      <w:r w:rsidR="00F0678B" w:rsidRPr="00A64EF7">
        <w:rPr>
          <w:rFonts w:asciiTheme="majorHAnsi" w:hAnsiTheme="majorHAnsi"/>
          <w:sz w:val="22"/>
          <w:szCs w:val="22"/>
        </w:rPr>
        <w:t xml:space="preserve">. </w:t>
      </w:r>
      <w:ins w:id="36" w:author="Carly Rodriguez" w:date="2014-10-22T09:17:00Z">
        <w:r w:rsidR="00A57CC9" w:rsidRPr="00A64EF7">
          <w:rPr>
            <w:rFonts w:asciiTheme="majorHAnsi" w:hAnsiTheme="majorHAnsi"/>
            <w:sz w:val="22"/>
            <w:szCs w:val="22"/>
          </w:rPr>
          <w:t xml:space="preserve">In the second segment, </w:t>
        </w:r>
      </w:ins>
      <w:ins w:id="37" w:author="Carly Rodriguez" w:date="2014-10-22T09:23:00Z">
        <w:r w:rsidR="007F550D" w:rsidRPr="00A64EF7">
          <w:rPr>
            <w:rFonts w:asciiTheme="majorHAnsi" w:hAnsiTheme="majorHAnsi"/>
            <w:sz w:val="22"/>
            <w:szCs w:val="22"/>
          </w:rPr>
          <w:t>participants</w:t>
        </w:r>
      </w:ins>
      <w:ins w:id="38" w:author="Carly Rodriguez" w:date="2014-10-22T09:17:00Z">
        <w:r w:rsidR="00A57CC9" w:rsidRPr="00A64EF7">
          <w:rPr>
            <w:rFonts w:asciiTheme="majorHAnsi" w:hAnsiTheme="majorHAnsi"/>
            <w:sz w:val="22"/>
            <w:szCs w:val="22"/>
          </w:rPr>
          <w:t xml:space="preserve"> were instructed to </w:t>
        </w:r>
      </w:ins>
      <w:ins w:id="39" w:author="Carly Rodriguez" w:date="2014-10-22T09:18:00Z">
        <w:r w:rsidR="00A57CC9" w:rsidRPr="00A64EF7">
          <w:rPr>
            <w:rFonts w:asciiTheme="majorHAnsi" w:hAnsiTheme="majorHAnsi"/>
            <w:sz w:val="22"/>
            <w:szCs w:val="22"/>
          </w:rPr>
          <w:t>select and rank 5 knowledge gaps, referred to here as “</w:t>
        </w:r>
      </w:ins>
      <w:ins w:id="40" w:author="Carly Rodriguez" w:date="2014-10-22T09:31:00Z">
        <w:r w:rsidR="006B6B33" w:rsidRPr="00A64EF7">
          <w:rPr>
            <w:rFonts w:asciiTheme="majorHAnsi" w:hAnsiTheme="majorHAnsi"/>
            <w:sz w:val="22"/>
            <w:szCs w:val="22"/>
          </w:rPr>
          <w:t>S</w:t>
        </w:r>
      </w:ins>
      <w:ins w:id="41" w:author="Carly Rodriguez" w:date="2014-10-22T09:18:00Z">
        <w:r w:rsidR="00A57CC9" w:rsidRPr="00A64EF7">
          <w:rPr>
            <w:rFonts w:asciiTheme="majorHAnsi" w:hAnsiTheme="majorHAnsi"/>
            <w:sz w:val="22"/>
            <w:szCs w:val="22"/>
          </w:rPr>
          <w:t>ubcategories.”</w:t>
        </w:r>
      </w:ins>
    </w:p>
    <w:p w14:paraId="5534EAF5" w14:textId="77777777" w:rsidR="007F550D" w:rsidRPr="00A64EF7" w:rsidRDefault="007F550D" w:rsidP="00926FBA">
      <w:pPr>
        <w:spacing w:line="480" w:lineRule="auto"/>
        <w:rPr>
          <w:rFonts w:asciiTheme="majorHAnsi" w:hAnsiTheme="majorHAnsi"/>
          <w:sz w:val="22"/>
          <w:szCs w:val="22"/>
        </w:rPr>
      </w:pPr>
    </w:p>
    <w:p w14:paraId="6A26A8CB" w14:textId="77777777" w:rsidR="007F550D" w:rsidRPr="00A64EF7" w:rsidRDefault="007F550D" w:rsidP="00926FBA">
      <w:pPr>
        <w:spacing w:line="480" w:lineRule="auto"/>
        <w:rPr>
          <w:ins w:id="42" w:author="Carly Rodriguez" w:date="2014-10-22T09:19:00Z"/>
          <w:rFonts w:asciiTheme="majorHAnsi" w:hAnsiTheme="majorHAnsi"/>
          <w:i/>
          <w:sz w:val="22"/>
          <w:szCs w:val="22"/>
        </w:rPr>
      </w:pPr>
      <w:ins w:id="43" w:author="Carly Rodriguez" w:date="2014-10-22T09:22:00Z">
        <w:r w:rsidRPr="00A64EF7">
          <w:rPr>
            <w:rFonts w:asciiTheme="majorHAnsi" w:hAnsiTheme="majorHAnsi"/>
            <w:i/>
            <w:sz w:val="22"/>
            <w:szCs w:val="22"/>
          </w:rPr>
          <w:t>Analysis of survey</w:t>
        </w:r>
      </w:ins>
    </w:p>
    <w:p w14:paraId="6826743F" w14:textId="77777777" w:rsidR="00A57CC9" w:rsidRPr="00A64EF7" w:rsidRDefault="00A57CC9" w:rsidP="00926FBA">
      <w:pPr>
        <w:spacing w:line="480" w:lineRule="auto"/>
        <w:rPr>
          <w:ins w:id="44" w:author="Carly Rodriguez" w:date="2014-10-22T09:20:00Z"/>
          <w:rFonts w:asciiTheme="majorHAnsi" w:hAnsiTheme="majorHAnsi"/>
          <w:sz w:val="22"/>
          <w:szCs w:val="22"/>
        </w:rPr>
      </w:pPr>
      <w:ins w:id="45" w:author="Carly Rodriguez" w:date="2014-10-22T09:19:00Z">
        <w:r w:rsidRPr="00A64EF7">
          <w:rPr>
            <w:rFonts w:asciiTheme="majorHAnsi" w:hAnsiTheme="majorHAnsi"/>
            <w:sz w:val="22"/>
            <w:szCs w:val="22"/>
          </w:rPr>
          <w:t xml:space="preserve">For each </w:t>
        </w:r>
      </w:ins>
      <w:ins w:id="46" w:author="Carly Rodriguez" w:date="2014-10-22T09:23:00Z">
        <w:r w:rsidR="007F550D" w:rsidRPr="00A64EF7">
          <w:rPr>
            <w:rFonts w:asciiTheme="majorHAnsi" w:hAnsiTheme="majorHAnsi"/>
            <w:sz w:val="22"/>
            <w:szCs w:val="22"/>
          </w:rPr>
          <w:t xml:space="preserve">main </w:t>
        </w:r>
      </w:ins>
      <w:ins w:id="47" w:author="Carly Rodriguez" w:date="2014-10-22T09:19:00Z">
        <w:r w:rsidRPr="00A64EF7">
          <w:rPr>
            <w:rFonts w:asciiTheme="majorHAnsi" w:hAnsiTheme="majorHAnsi"/>
            <w:sz w:val="22"/>
            <w:szCs w:val="22"/>
          </w:rPr>
          <w:t>category, we determined N as the subset of the 133 participants who selected at least one research question, and then found</w:t>
        </w:r>
      </w:ins>
      <w:ins w:id="48" w:author="Carly Rodriguez" w:date="2014-10-22T09:20:00Z">
        <w:r w:rsidRPr="00A64EF7">
          <w:rPr>
            <w:rFonts w:asciiTheme="majorHAnsi" w:hAnsiTheme="majorHAnsi"/>
            <w:sz w:val="22"/>
            <w:szCs w:val="22"/>
          </w:rPr>
          <w:t xml:space="preserve"> the</w:t>
        </w:r>
      </w:ins>
      <w:ins w:id="49" w:author="Carly Rodriguez" w:date="2014-10-22T09:19:00Z">
        <w:r w:rsidRPr="00A64EF7">
          <w:rPr>
            <w:rFonts w:asciiTheme="majorHAnsi" w:hAnsiTheme="majorHAnsi"/>
            <w:sz w:val="22"/>
            <w:szCs w:val="22"/>
          </w:rPr>
          <w:t xml:space="preserve"> proportion who selected each individual question. </w:t>
        </w:r>
      </w:ins>
      <w:r w:rsidR="00E44236">
        <w:rPr>
          <w:rFonts w:asciiTheme="majorHAnsi" w:hAnsiTheme="majorHAnsi"/>
          <w:sz w:val="22"/>
          <w:szCs w:val="22"/>
        </w:rPr>
        <w:t>Selected, u</w:t>
      </w:r>
      <w:ins w:id="50" w:author="Carly Rodriguez" w:date="2014-10-22T09:19:00Z">
        <w:r w:rsidRPr="00A64EF7">
          <w:rPr>
            <w:rFonts w:asciiTheme="majorHAnsi" w:hAnsiTheme="majorHAnsi"/>
            <w:sz w:val="22"/>
            <w:szCs w:val="22"/>
          </w:rPr>
          <w:t xml:space="preserve">nranked questions were re-coded at the intermediate value of 2.5, and any questions that were unselected by a participant were </w:t>
        </w:r>
      </w:ins>
      <w:r w:rsidR="00E44236">
        <w:rPr>
          <w:rFonts w:asciiTheme="majorHAnsi" w:hAnsiTheme="majorHAnsi"/>
          <w:sz w:val="22"/>
          <w:szCs w:val="22"/>
        </w:rPr>
        <w:t>imputed to</w:t>
      </w:r>
      <w:ins w:id="51" w:author="Carly Rodriguez" w:date="2014-10-22T09:19:00Z">
        <w:r w:rsidRPr="00A64EF7">
          <w:rPr>
            <w:rFonts w:asciiTheme="majorHAnsi" w:hAnsiTheme="majorHAnsi"/>
            <w:sz w:val="22"/>
            <w:szCs w:val="22"/>
          </w:rPr>
          <w:t xml:space="preserve"> </w:t>
        </w:r>
      </w:ins>
      <w:r w:rsidR="00E44236">
        <w:rPr>
          <w:rFonts w:asciiTheme="majorHAnsi" w:hAnsiTheme="majorHAnsi"/>
          <w:sz w:val="22"/>
          <w:szCs w:val="22"/>
        </w:rPr>
        <w:t>6</w:t>
      </w:r>
      <w:ins w:id="52" w:author="Carly Rodriguez" w:date="2014-10-22T09:19:00Z">
        <w:r w:rsidRPr="00A64EF7">
          <w:rPr>
            <w:rFonts w:asciiTheme="majorHAnsi" w:hAnsiTheme="majorHAnsi"/>
            <w:sz w:val="22"/>
            <w:szCs w:val="22"/>
          </w:rPr>
          <w:t xml:space="preserve">, to reflect their priority as lower than the lowest possible ranking for a selected research question. </w:t>
        </w:r>
      </w:ins>
      <w:r w:rsidR="00E44236">
        <w:rPr>
          <w:rFonts w:asciiTheme="majorHAnsi" w:hAnsiTheme="majorHAnsi"/>
          <w:sz w:val="22"/>
          <w:szCs w:val="22"/>
        </w:rPr>
        <w:t>W</w:t>
      </w:r>
      <w:ins w:id="53" w:author="Carly Rodriguez" w:date="2014-10-22T09:19:00Z">
        <w:r w:rsidRPr="00A64EF7">
          <w:rPr>
            <w:rFonts w:asciiTheme="majorHAnsi" w:hAnsiTheme="majorHAnsi"/>
            <w:sz w:val="22"/>
            <w:szCs w:val="22"/>
          </w:rPr>
          <w:t xml:space="preserve">e </w:t>
        </w:r>
      </w:ins>
      <w:r w:rsidR="00E44236">
        <w:rPr>
          <w:rFonts w:asciiTheme="majorHAnsi" w:hAnsiTheme="majorHAnsi"/>
          <w:sz w:val="22"/>
          <w:szCs w:val="22"/>
        </w:rPr>
        <w:t xml:space="preserve">then </w:t>
      </w:r>
      <w:ins w:id="54" w:author="Carly Rodriguez" w:date="2014-10-22T09:19:00Z">
        <w:r w:rsidRPr="00A64EF7">
          <w:rPr>
            <w:rFonts w:asciiTheme="majorHAnsi" w:hAnsiTheme="majorHAnsi"/>
            <w:sz w:val="22"/>
            <w:szCs w:val="22"/>
          </w:rPr>
          <w:t>determined the mean rank</w:t>
        </w:r>
      </w:ins>
      <w:r w:rsidR="00E44236">
        <w:rPr>
          <w:rFonts w:asciiTheme="majorHAnsi" w:hAnsiTheme="majorHAnsi"/>
          <w:sz w:val="22"/>
          <w:szCs w:val="22"/>
        </w:rPr>
        <w:t xml:space="preserve"> for</w:t>
      </w:r>
      <w:ins w:id="55" w:author="Carly Rodriguez" w:date="2014-10-22T09:19:00Z">
        <w:r w:rsidRPr="00A64EF7">
          <w:rPr>
            <w:rFonts w:asciiTheme="majorHAnsi" w:hAnsiTheme="majorHAnsi"/>
            <w:sz w:val="22"/>
            <w:szCs w:val="22"/>
          </w:rPr>
          <w:t xml:space="preserve"> each research question, on a scale of 1 as the highest priority to 6 as the lowest priority. (See Figures 2 – 6). </w:t>
        </w:r>
      </w:ins>
      <w:r w:rsidR="00E44236">
        <w:rPr>
          <w:rFonts w:asciiTheme="majorHAnsi" w:hAnsiTheme="majorHAnsi"/>
          <w:sz w:val="22"/>
          <w:szCs w:val="22"/>
        </w:rPr>
        <w:t>As a sensitivity analysis, we</w:t>
      </w:r>
      <w:ins w:id="56" w:author="Carly Rodriguez" w:date="2014-10-22T09:19:00Z">
        <w:r w:rsidRPr="00A64EF7">
          <w:rPr>
            <w:rFonts w:asciiTheme="majorHAnsi" w:hAnsiTheme="majorHAnsi"/>
            <w:sz w:val="22"/>
            <w:szCs w:val="22"/>
          </w:rPr>
          <w:t xml:space="preserve"> </w:t>
        </w:r>
      </w:ins>
      <w:r w:rsidR="00E44236">
        <w:rPr>
          <w:rFonts w:asciiTheme="majorHAnsi" w:hAnsiTheme="majorHAnsi"/>
          <w:sz w:val="22"/>
          <w:szCs w:val="22"/>
        </w:rPr>
        <w:t>coded</w:t>
      </w:r>
      <w:ins w:id="57" w:author="Carly Rodriguez" w:date="2014-10-22T09:19:00Z">
        <w:r w:rsidRPr="00A64EF7">
          <w:rPr>
            <w:rFonts w:asciiTheme="majorHAnsi" w:hAnsiTheme="majorHAnsi"/>
            <w:sz w:val="22"/>
            <w:szCs w:val="22"/>
          </w:rPr>
          <w:t xml:space="preserve"> unselected questions </w:t>
        </w:r>
      </w:ins>
      <w:r w:rsidR="00E44236">
        <w:rPr>
          <w:rFonts w:asciiTheme="majorHAnsi" w:hAnsiTheme="majorHAnsi"/>
          <w:sz w:val="22"/>
          <w:szCs w:val="22"/>
        </w:rPr>
        <w:t>to</w:t>
      </w:r>
      <w:ins w:id="58" w:author="Carly Rodriguez" w:date="2014-10-22T09:19:00Z">
        <w:r w:rsidRPr="00A64EF7">
          <w:rPr>
            <w:rFonts w:asciiTheme="majorHAnsi" w:hAnsiTheme="majorHAnsi"/>
            <w:sz w:val="22"/>
            <w:szCs w:val="22"/>
          </w:rPr>
          <w:t xml:space="preserve"> missing </w:t>
        </w:r>
      </w:ins>
      <w:r w:rsidR="00E44236">
        <w:rPr>
          <w:rFonts w:asciiTheme="majorHAnsi" w:hAnsiTheme="majorHAnsi"/>
          <w:sz w:val="22"/>
          <w:szCs w:val="22"/>
        </w:rPr>
        <w:t>and weighted the mean by response rate [specify formula]</w:t>
      </w:r>
      <w:ins w:id="59" w:author="Carly Rodriguez" w:date="2014-10-22T09:19:00Z">
        <w:r w:rsidRPr="00A64EF7">
          <w:rPr>
            <w:rFonts w:asciiTheme="majorHAnsi" w:hAnsiTheme="majorHAnsi"/>
            <w:sz w:val="22"/>
            <w:szCs w:val="22"/>
          </w:rPr>
          <w:t>.</w:t>
        </w:r>
      </w:ins>
    </w:p>
    <w:p w14:paraId="2646826F" w14:textId="77777777" w:rsidR="00A57CC9" w:rsidRPr="00A64EF7" w:rsidRDefault="00A57CC9" w:rsidP="00926FBA">
      <w:pPr>
        <w:spacing w:line="480" w:lineRule="auto"/>
        <w:rPr>
          <w:ins w:id="60" w:author="Carly Rodriguez" w:date="2014-10-22T09:20:00Z"/>
          <w:rFonts w:asciiTheme="majorHAnsi" w:hAnsiTheme="majorHAnsi"/>
          <w:sz w:val="22"/>
          <w:szCs w:val="22"/>
        </w:rPr>
      </w:pPr>
    </w:p>
    <w:p w14:paraId="7A06A53A" w14:textId="77777777" w:rsidR="007F550D" w:rsidRPr="00A64EF7" w:rsidRDefault="007F550D" w:rsidP="007F550D">
      <w:pPr>
        <w:spacing w:line="480" w:lineRule="auto"/>
        <w:rPr>
          <w:rFonts w:asciiTheme="majorHAnsi" w:hAnsiTheme="majorHAnsi"/>
          <w:sz w:val="22"/>
          <w:szCs w:val="22"/>
        </w:rPr>
      </w:pPr>
      <w:ins w:id="61" w:author="Carly Rodriguez" w:date="2014-10-22T09:21:00Z">
        <w:r w:rsidRPr="00A64EF7">
          <w:rPr>
            <w:rFonts w:asciiTheme="majorHAnsi" w:hAnsiTheme="majorHAnsi"/>
            <w:sz w:val="22"/>
            <w:szCs w:val="22"/>
          </w:rPr>
          <w:t xml:space="preserve">For the Subcategory ranking section, we </w:t>
        </w:r>
      </w:ins>
      <w:r w:rsidR="00B977AD">
        <w:rPr>
          <w:rFonts w:asciiTheme="majorHAnsi" w:hAnsiTheme="majorHAnsi"/>
          <w:sz w:val="22"/>
          <w:szCs w:val="22"/>
        </w:rPr>
        <w:t>included responses from individuals</w:t>
      </w:r>
      <w:ins w:id="62" w:author="Carly Rodriguez" w:date="2014-10-22T09:21:00Z">
        <w:r w:rsidRPr="00A64EF7">
          <w:rPr>
            <w:rFonts w:asciiTheme="majorHAnsi" w:hAnsiTheme="majorHAnsi"/>
            <w:sz w:val="22"/>
            <w:szCs w:val="22"/>
          </w:rPr>
          <w:t xml:space="preserve"> who completed this section close to correct, ranking 4, 5, or 6 ranked subcategories. Because some individuals ranked far more than the instructed 5 subcategories, their answers could not be </w:t>
        </w:r>
      </w:ins>
      <w:ins w:id="63" w:author="Carly Rodriguez" w:date="2014-10-22T09:30:00Z">
        <w:r w:rsidRPr="00A64EF7">
          <w:rPr>
            <w:rFonts w:asciiTheme="majorHAnsi" w:hAnsiTheme="majorHAnsi"/>
            <w:sz w:val="22"/>
            <w:szCs w:val="22"/>
          </w:rPr>
          <w:t>included</w:t>
        </w:r>
      </w:ins>
      <w:ins w:id="64" w:author="Carly Rodriguez" w:date="2014-10-22T09:21:00Z">
        <w:r w:rsidRPr="00A64EF7">
          <w:rPr>
            <w:rFonts w:asciiTheme="majorHAnsi" w:hAnsiTheme="majorHAnsi"/>
            <w:sz w:val="22"/>
            <w:szCs w:val="22"/>
          </w:rPr>
          <w:t xml:space="preserve"> in th</w:t>
        </w:r>
      </w:ins>
      <w:ins w:id="65" w:author="Carly Rodriguez" w:date="2014-10-22T09:30:00Z">
        <w:r w:rsidRPr="00A64EF7">
          <w:rPr>
            <w:rFonts w:asciiTheme="majorHAnsi" w:hAnsiTheme="majorHAnsi"/>
            <w:sz w:val="22"/>
            <w:szCs w:val="22"/>
          </w:rPr>
          <w:t>is analysis</w:t>
        </w:r>
      </w:ins>
      <w:ins w:id="66" w:author="Carly Rodriguez" w:date="2014-10-22T09:21:00Z">
        <w:r w:rsidRPr="00A64EF7">
          <w:rPr>
            <w:rFonts w:asciiTheme="majorHAnsi" w:hAnsiTheme="majorHAnsi"/>
            <w:sz w:val="22"/>
            <w:szCs w:val="22"/>
          </w:rPr>
          <w:t xml:space="preserve">. The Subcategory ranking presents categories that correspond to the earlier individual research questions and thus present an opportunity </w:t>
        </w:r>
      </w:ins>
      <w:r w:rsidR="00B977AD">
        <w:rPr>
          <w:rFonts w:asciiTheme="majorHAnsi" w:hAnsiTheme="majorHAnsi"/>
          <w:sz w:val="22"/>
          <w:szCs w:val="22"/>
        </w:rPr>
        <w:t>to assess</w:t>
      </w:r>
      <w:ins w:id="67" w:author="Carly Rodriguez" w:date="2014-10-22T09:21:00Z">
        <w:r w:rsidRPr="00A64EF7">
          <w:rPr>
            <w:rFonts w:asciiTheme="majorHAnsi" w:hAnsiTheme="majorHAnsi"/>
            <w:sz w:val="22"/>
            <w:szCs w:val="22"/>
          </w:rPr>
          <w:t xml:space="preserve"> </w:t>
        </w:r>
      </w:ins>
      <w:r w:rsidR="00B977AD">
        <w:rPr>
          <w:rFonts w:asciiTheme="majorHAnsi" w:hAnsiTheme="majorHAnsi"/>
          <w:sz w:val="22"/>
          <w:szCs w:val="22"/>
        </w:rPr>
        <w:t>internal</w:t>
      </w:r>
      <w:ins w:id="68" w:author="Carly Rodriguez" w:date="2014-10-22T09:21:00Z">
        <w:r w:rsidRPr="00A64EF7">
          <w:rPr>
            <w:rFonts w:asciiTheme="majorHAnsi" w:hAnsiTheme="majorHAnsi"/>
            <w:sz w:val="22"/>
            <w:szCs w:val="22"/>
          </w:rPr>
          <w:t xml:space="preserve"> </w:t>
        </w:r>
      </w:ins>
      <w:r w:rsidR="00B977AD">
        <w:rPr>
          <w:rFonts w:asciiTheme="majorHAnsi" w:hAnsiTheme="majorHAnsi"/>
          <w:sz w:val="22"/>
          <w:szCs w:val="22"/>
        </w:rPr>
        <w:t>consistency</w:t>
      </w:r>
      <w:ins w:id="69" w:author="Carly Rodriguez" w:date="2014-10-22T09:21:00Z">
        <w:r w:rsidRPr="00A64EF7">
          <w:rPr>
            <w:rFonts w:asciiTheme="majorHAnsi" w:hAnsiTheme="majorHAnsi"/>
            <w:sz w:val="22"/>
            <w:szCs w:val="22"/>
          </w:rPr>
          <w:t xml:space="preserve">. Additionally, they provide participants the chance to prioritize not only within a Main category but </w:t>
        </w:r>
        <w:r w:rsidRPr="00A64EF7">
          <w:rPr>
            <w:rFonts w:asciiTheme="majorHAnsi" w:hAnsiTheme="majorHAnsi"/>
            <w:i/>
            <w:sz w:val="22"/>
            <w:szCs w:val="22"/>
          </w:rPr>
          <w:t>across</w:t>
        </w:r>
        <w:r w:rsidRPr="00A64EF7">
          <w:rPr>
            <w:rFonts w:asciiTheme="majorHAnsi" w:hAnsiTheme="majorHAnsi"/>
            <w:sz w:val="22"/>
            <w:szCs w:val="22"/>
          </w:rPr>
          <w:t xml:space="preserve"> Main categories.</w:t>
        </w:r>
      </w:ins>
    </w:p>
    <w:p w14:paraId="6BFD9828" w14:textId="77777777" w:rsidR="007F550D" w:rsidRPr="00A64EF7" w:rsidRDefault="007F550D" w:rsidP="007F550D">
      <w:pPr>
        <w:spacing w:line="480" w:lineRule="auto"/>
        <w:rPr>
          <w:ins w:id="70" w:author="Carly Rodriguez" w:date="2014-10-22T09:21:00Z"/>
          <w:rFonts w:asciiTheme="majorHAnsi" w:hAnsiTheme="majorHAnsi"/>
          <w:sz w:val="22"/>
          <w:szCs w:val="22"/>
        </w:rPr>
      </w:pPr>
    </w:p>
    <w:p w14:paraId="7AC31A8F" w14:textId="77777777" w:rsidR="003343D1" w:rsidRPr="00A64EF7" w:rsidDel="00982DD2" w:rsidRDefault="007F550D" w:rsidP="008F3FF8">
      <w:pPr>
        <w:spacing w:line="480" w:lineRule="auto"/>
        <w:rPr>
          <w:del w:id="71" w:author="Carly Rodriguez" w:date="2014-10-22T09:01:00Z"/>
          <w:rFonts w:asciiTheme="majorHAnsi" w:hAnsiTheme="majorHAnsi"/>
          <w:sz w:val="22"/>
          <w:szCs w:val="22"/>
        </w:rPr>
      </w:pPr>
      <w:ins w:id="72" w:author="Carly Rodriguez" w:date="2014-10-22T09:21:00Z">
        <w:r w:rsidRPr="00A64EF7">
          <w:rPr>
            <w:rFonts w:asciiTheme="majorHAnsi" w:hAnsiTheme="majorHAnsi"/>
            <w:sz w:val="22"/>
            <w:szCs w:val="22"/>
          </w:rPr>
          <w:t xml:space="preserve">Again, participants had the option to rank 1 as the highest priority and 5 as the lowest priority, or to mark questions as unranked. Unranked subcategories were re-coded at the intermediate value of 2.5, and any subcategories that were unselected by a participant were re-coded as </w:t>
        </w:r>
      </w:ins>
      <w:r w:rsidR="00B977AD">
        <w:rPr>
          <w:rFonts w:asciiTheme="majorHAnsi" w:hAnsiTheme="majorHAnsi"/>
          <w:sz w:val="22"/>
          <w:szCs w:val="22"/>
        </w:rPr>
        <w:t>6</w:t>
      </w:r>
      <w:ins w:id="73" w:author="Carly Rodriguez" w:date="2014-10-22T09:21:00Z">
        <w:r w:rsidRPr="00A64EF7">
          <w:rPr>
            <w:rFonts w:asciiTheme="majorHAnsi" w:hAnsiTheme="majorHAnsi"/>
            <w:sz w:val="22"/>
            <w:szCs w:val="22"/>
          </w:rPr>
          <w:t xml:space="preserve">, to reflect their priority as lower than the lowest possible ranking for a selected subcategory. </w:t>
        </w:r>
      </w:ins>
      <w:r w:rsidR="00B977AD">
        <w:rPr>
          <w:rFonts w:asciiTheme="majorHAnsi" w:hAnsiTheme="majorHAnsi"/>
          <w:sz w:val="22"/>
          <w:szCs w:val="22"/>
        </w:rPr>
        <w:t>W</w:t>
      </w:r>
      <w:ins w:id="74" w:author="Carly Rodriguez" w:date="2014-10-22T09:21:00Z">
        <w:r w:rsidRPr="00A64EF7">
          <w:rPr>
            <w:rFonts w:asciiTheme="majorHAnsi" w:hAnsiTheme="majorHAnsi"/>
            <w:sz w:val="22"/>
            <w:szCs w:val="22"/>
          </w:rPr>
          <w:t xml:space="preserve">e determined the mean ranking value for each subcategory, on a scale of 1 as the highest priority to 6 as the lowest priority. </w:t>
        </w:r>
        <w:proofErr w:type="gramStart"/>
        <w:r w:rsidRPr="00A64EF7">
          <w:rPr>
            <w:rFonts w:asciiTheme="majorHAnsi" w:hAnsiTheme="majorHAnsi"/>
            <w:sz w:val="22"/>
            <w:szCs w:val="22"/>
          </w:rPr>
          <w:t>(See Figure 7).</w:t>
        </w:r>
      </w:ins>
      <w:proofErr w:type="gramEnd"/>
      <w:del w:id="75" w:author="Carly Rodriguez" w:date="2014-10-22T09:01:00Z">
        <w:r w:rsidR="003343D1" w:rsidRPr="00A64EF7" w:rsidDel="00982DD2">
          <w:rPr>
            <w:rFonts w:asciiTheme="majorHAnsi" w:hAnsiTheme="majorHAnsi"/>
            <w:sz w:val="22"/>
            <w:szCs w:val="22"/>
          </w:rPr>
          <w:delText xml:space="preserve">[incorporate from carly’s doc &amp; first para of Marita’s last analysis; </w:delText>
        </w:r>
      </w:del>
      <w:del w:id="76" w:author="Carly Rodriguez" w:date="2014-10-22T09:51:00Z">
        <w:r w:rsidR="003343D1" w:rsidRPr="00A64EF7" w:rsidDel="00F0678B">
          <w:rPr>
            <w:rFonts w:asciiTheme="majorHAnsi" w:hAnsiTheme="majorHAnsi"/>
            <w:sz w:val="22"/>
            <w:szCs w:val="22"/>
          </w:rPr>
          <w:delText>explain imputation of values for unselected questions to 5.99 as well as weighting approach for sensitivity analysis]</w:delText>
        </w:r>
      </w:del>
    </w:p>
    <w:p w14:paraId="29DECCAC" w14:textId="77777777" w:rsidR="003343D1" w:rsidRPr="00A64EF7" w:rsidRDefault="003343D1" w:rsidP="008F3FF8">
      <w:pPr>
        <w:spacing w:line="480" w:lineRule="auto"/>
        <w:rPr>
          <w:rFonts w:asciiTheme="majorHAnsi" w:hAnsiTheme="majorHAnsi"/>
          <w:b/>
          <w:sz w:val="22"/>
          <w:szCs w:val="22"/>
        </w:rPr>
      </w:pPr>
    </w:p>
    <w:p w14:paraId="635EAB8A" w14:textId="77777777" w:rsidR="003343D1" w:rsidRPr="00A64EF7" w:rsidRDefault="003343D1" w:rsidP="008F3FF8">
      <w:pPr>
        <w:spacing w:line="480" w:lineRule="auto"/>
        <w:rPr>
          <w:rFonts w:asciiTheme="majorHAnsi" w:hAnsiTheme="majorHAnsi"/>
          <w:b/>
          <w:sz w:val="22"/>
          <w:szCs w:val="22"/>
        </w:rPr>
      </w:pPr>
      <w:r w:rsidRPr="00A64EF7">
        <w:rPr>
          <w:rFonts w:asciiTheme="majorHAnsi" w:hAnsiTheme="majorHAnsi"/>
          <w:b/>
          <w:sz w:val="22"/>
          <w:szCs w:val="22"/>
        </w:rPr>
        <w:t>Results</w:t>
      </w:r>
    </w:p>
    <w:p w14:paraId="41E7AACB" w14:textId="77777777" w:rsidR="00813711" w:rsidRPr="00A64EF7" w:rsidRDefault="00813711" w:rsidP="008F3FF8">
      <w:pPr>
        <w:spacing w:line="480" w:lineRule="auto"/>
        <w:rPr>
          <w:rFonts w:asciiTheme="majorHAnsi" w:hAnsiTheme="majorHAnsi"/>
          <w:sz w:val="22"/>
          <w:szCs w:val="22"/>
        </w:rPr>
      </w:pPr>
      <w:r w:rsidRPr="00A64EF7">
        <w:rPr>
          <w:rFonts w:asciiTheme="majorHAnsi" w:hAnsiTheme="majorHAnsi"/>
          <w:sz w:val="22"/>
          <w:szCs w:val="22"/>
        </w:rPr>
        <w:t>Surveys were distributed through</w:t>
      </w:r>
      <w:r w:rsidR="003D5060" w:rsidRPr="00A64EF7">
        <w:rPr>
          <w:rFonts w:asciiTheme="majorHAnsi" w:hAnsiTheme="majorHAnsi"/>
          <w:sz w:val="22"/>
          <w:szCs w:val="22"/>
        </w:rPr>
        <w:t xml:space="preserve"> </w:t>
      </w:r>
      <w:ins w:id="77" w:author="Carly Rodriguez" w:date="2014-10-22T09:02:00Z">
        <w:r w:rsidR="00982DD2" w:rsidRPr="00A64EF7">
          <w:rPr>
            <w:rFonts w:asciiTheme="majorHAnsi" w:hAnsiTheme="majorHAnsi"/>
            <w:sz w:val="22"/>
            <w:szCs w:val="22"/>
          </w:rPr>
          <w:t xml:space="preserve">email to </w:t>
        </w:r>
      </w:ins>
      <w:ins w:id="78" w:author="Carly Rodriguez" w:date="2014-10-20T13:30:00Z">
        <w:r w:rsidR="003D5060" w:rsidRPr="00A64EF7">
          <w:rPr>
            <w:rFonts w:asciiTheme="majorHAnsi" w:hAnsiTheme="majorHAnsi"/>
            <w:sz w:val="22"/>
            <w:szCs w:val="22"/>
          </w:rPr>
          <w:t>contact lists of relevant organizations including RES</w:t>
        </w:r>
        <w:r w:rsidR="005F0262" w:rsidRPr="00A64EF7">
          <w:rPr>
            <w:rFonts w:asciiTheme="majorHAnsi" w:hAnsiTheme="majorHAnsi"/>
            <w:sz w:val="22"/>
            <w:szCs w:val="22"/>
          </w:rPr>
          <w:t>IST-TB, Treatment Action Group</w:t>
        </w:r>
      </w:ins>
      <w:ins w:id="79" w:author="Carly Rodriguez" w:date="2014-10-20T14:03:00Z">
        <w:r w:rsidR="005F0262" w:rsidRPr="00A64EF7">
          <w:rPr>
            <w:rFonts w:asciiTheme="majorHAnsi" w:hAnsiTheme="majorHAnsi"/>
            <w:sz w:val="22"/>
            <w:szCs w:val="22"/>
          </w:rPr>
          <w:t>,</w:t>
        </w:r>
      </w:ins>
      <w:ins w:id="80" w:author="Carly Rodriguez" w:date="2014-10-21T19:54:00Z">
        <w:r w:rsidR="00BA7A06" w:rsidRPr="00A64EF7">
          <w:rPr>
            <w:rFonts w:asciiTheme="majorHAnsi" w:hAnsiTheme="majorHAnsi"/>
            <w:sz w:val="22"/>
            <w:szCs w:val="22"/>
          </w:rPr>
          <w:t xml:space="preserve"> </w:t>
        </w:r>
      </w:ins>
      <w:ins w:id="81" w:author="Carly Rodriguez" w:date="2014-10-21T19:55:00Z">
        <w:r w:rsidR="00FE78EA" w:rsidRPr="00A64EF7">
          <w:rPr>
            <w:rFonts w:asciiTheme="majorHAnsi" w:hAnsiTheme="majorHAnsi"/>
            <w:sz w:val="22"/>
            <w:szCs w:val="22"/>
          </w:rPr>
          <w:t xml:space="preserve">TB CARE I, </w:t>
        </w:r>
      </w:ins>
      <w:ins w:id="82" w:author="Carly Rodriguez" w:date="2014-10-21T19:56:00Z">
        <w:r w:rsidR="00FE78EA" w:rsidRPr="00A64EF7">
          <w:rPr>
            <w:rFonts w:asciiTheme="majorHAnsi" w:hAnsiTheme="majorHAnsi"/>
            <w:sz w:val="22"/>
            <w:szCs w:val="22"/>
          </w:rPr>
          <w:t xml:space="preserve">TB TEAM, </w:t>
        </w:r>
      </w:ins>
      <w:ins w:id="83" w:author="Carly Rodriguez" w:date="2014-10-21T19:54:00Z">
        <w:r w:rsidR="00BA7A06" w:rsidRPr="00A64EF7">
          <w:rPr>
            <w:rFonts w:asciiTheme="majorHAnsi" w:hAnsiTheme="majorHAnsi"/>
            <w:sz w:val="22"/>
            <w:szCs w:val="22"/>
          </w:rPr>
          <w:t>and</w:t>
        </w:r>
      </w:ins>
      <w:ins w:id="84" w:author="Carly Rodriguez" w:date="2014-10-20T14:03:00Z">
        <w:r w:rsidR="005F0262" w:rsidRPr="00A64EF7">
          <w:rPr>
            <w:rFonts w:asciiTheme="majorHAnsi" w:hAnsiTheme="majorHAnsi"/>
            <w:sz w:val="22"/>
            <w:szCs w:val="22"/>
          </w:rPr>
          <w:t xml:space="preserve"> </w:t>
        </w:r>
      </w:ins>
      <w:ins w:id="85" w:author="Carly Rodriguez" w:date="2014-10-20T13:44:00Z">
        <w:r w:rsidR="00DA7D4F" w:rsidRPr="00A64EF7">
          <w:rPr>
            <w:rFonts w:asciiTheme="majorHAnsi" w:hAnsiTheme="majorHAnsi"/>
            <w:sz w:val="22"/>
            <w:szCs w:val="22"/>
          </w:rPr>
          <w:t>the Stop TB Partnership’</w:t>
        </w:r>
        <w:r w:rsidR="00FE78EA" w:rsidRPr="00A64EF7">
          <w:rPr>
            <w:rFonts w:asciiTheme="majorHAnsi" w:hAnsiTheme="majorHAnsi"/>
            <w:sz w:val="22"/>
            <w:szCs w:val="22"/>
          </w:rPr>
          <w:t>s New Diagnostics Working Group and</w:t>
        </w:r>
        <w:r w:rsidR="00DA7D4F" w:rsidRPr="00A64EF7">
          <w:rPr>
            <w:rFonts w:asciiTheme="majorHAnsi" w:hAnsiTheme="majorHAnsi"/>
            <w:sz w:val="22"/>
            <w:szCs w:val="22"/>
          </w:rPr>
          <w:t xml:space="preserve"> </w:t>
        </w:r>
      </w:ins>
      <w:ins w:id="86" w:author="Carly Rodriguez" w:date="2014-10-21T19:54:00Z">
        <w:r w:rsidR="00BA7A06" w:rsidRPr="00A64EF7">
          <w:rPr>
            <w:rFonts w:asciiTheme="majorHAnsi" w:hAnsiTheme="majorHAnsi"/>
            <w:sz w:val="22"/>
            <w:szCs w:val="22"/>
          </w:rPr>
          <w:t>MDR-TB Working Group</w:t>
        </w:r>
      </w:ins>
      <w:ins w:id="87" w:author="Carly Rodriguez" w:date="2014-10-21T19:59:00Z">
        <w:r w:rsidR="00FE78EA" w:rsidRPr="00A64EF7">
          <w:rPr>
            <w:rFonts w:asciiTheme="majorHAnsi" w:hAnsiTheme="majorHAnsi"/>
            <w:sz w:val="22"/>
            <w:szCs w:val="22"/>
          </w:rPr>
          <w:t xml:space="preserve">. </w:t>
        </w:r>
      </w:ins>
      <w:del w:id="88" w:author="Carly Rodriguez" w:date="2014-10-21T19:59:00Z">
        <w:r w:rsidRPr="00A64EF7" w:rsidDel="00FE78EA">
          <w:rPr>
            <w:rFonts w:asciiTheme="majorHAnsi" w:hAnsiTheme="majorHAnsi"/>
            <w:sz w:val="22"/>
            <w:szCs w:val="22"/>
          </w:rPr>
          <w:delText xml:space="preserve">the following media </w:delText>
        </w:r>
      </w:del>
      <w:commentRangeStart w:id="89"/>
      <w:del w:id="90" w:author="Carly Rodriguez" w:date="2014-10-20T13:21:00Z">
        <w:r w:rsidRPr="00A64EF7" w:rsidDel="00926FBA">
          <w:rPr>
            <w:rFonts w:asciiTheme="majorHAnsi" w:hAnsiTheme="majorHAnsi"/>
            <w:sz w:val="22"/>
            <w:szCs w:val="22"/>
          </w:rPr>
          <w:delText>and reached potential respondents in at least ? count</w:delText>
        </w:r>
        <w:r w:rsidR="00926FBA" w:rsidRPr="00A64EF7" w:rsidDel="00926FBA">
          <w:rPr>
            <w:rFonts w:asciiTheme="majorHAnsi" w:hAnsiTheme="majorHAnsi"/>
            <w:sz w:val="22"/>
            <w:szCs w:val="22"/>
          </w:rPr>
          <w:delText>ries in ? WHO regions</w:delText>
        </w:r>
      </w:del>
      <w:commentRangeEnd w:id="89"/>
      <w:del w:id="91" w:author="Carly Rodriguez" w:date="2014-10-21T19:59:00Z">
        <w:r w:rsidR="00926FBA" w:rsidRPr="00A64EF7" w:rsidDel="00FE78EA">
          <w:rPr>
            <w:rStyle w:val="CommentReference"/>
            <w:rFonts w:asciiTheme="majorHAnsi" w:hAnsiTheme="majorHAnsi"/>
            <w:sz w:val="22"/>
            <w:szCs w:val="22"/>
          </w:rPr>
          <w:commentReference w:id="89"/>
        </w:r>
        <w:r w:rsidR="00926FBA" w:rsidRPr="00A64EF7" w:rsidDel="00FE78EA">
          <w:rPr>
            <w:rFonts w:asciiTheme="majorHAnsi" w:hAnsiTheme="majorHAnsi"/>
            <w:sz w:val="22"/>
            <w:szCs w:val="22"/>
          </w:rPr>
          <w:delText xml:space="preserve">. </w:delText>
        </w:r>
      </w:del>
      <w:r w:rsidR="00926FBA" w:rsidRPr="00A64EF7">
        <w:rPr>
          <w:rFonts w:asciiTheme="majorHAnsi" w:hAnsiTheme="majorHAnsi"/>
          <w:sz w:val="22"/>
          <w:szCs w:val="22"/>
        </w:rPr>
        <w:t xml:space="preserve">Of over </w:t>
      </w:r>
      <w:commentRangeStart w:id="92"/>
      <w:r w:rsidR="00926FBA" w:rsidRPr="00A64EF7">
        <w:rPr>
          <w:rFonts w:asciiTheme="majorHAnsi" w:hAnsiTheme="majorHAnsi"/>
          <w:sz w:val="22"/>
          <w:szCs w:val="22"/>
        </w:rPr>
        <w:t>500</w:t>
      </w:r>
      <w:r w:rsidRPr="00A64EF7">
        <w:rPr>
          <w:rFonts w:asciiTheme="majorHAnsi" w:hAnsiTheme="majorHAnsi"/>
          <w:sz w:val="22"/>
          <w:szCs w:val="22"/>
        </w:rPr>
        <w:t xml:space="preserve"> recipients </w:t>
      </w:r>
      <w:commentRangeEnd w:id="92"/>
      <w:r w:rsidR="006B6B33" w:rsidRPr="00A64EF7">
        <w:rPr>
          <w:rStyle w:val="CommentReference"/>
          <w:rFonts w:asciiTheme="majorHAnsi" w:hAnsiTheme="majorHAnsi"/>
          <w:sz w:val="22"/>
          <w:szCs w:val="22"/>
        </w:rPr>
        <w:commentReference w:id="92"/>
      </w:r>
      <w:r w:rsidRPr="00A64EF7">
        <w:rPr>
          <w:rFonts w:asciiTheme="majorHAnsi" w:hAnsiTheme="majorHAnsi"/>
          <w:sz w:val="22"/>
          <w:szCs w:val="22"/>
        </w:rPr>
        <w:t xml:space="preserve">of the survey, 133 completed at least one question. The number of </w:t>
      </w:r>
      <w:del w:id="93" w:author="Carly Rodriguez" w:date="2014-10-22T10:08:00Z">
        <w:r w:rsidRPr="00A64EF7" w:rsidDel="00EA325C">
          <w:rPr>
            <w:rFonts w:asciiTheme="majorHAnsi" w:hAnsiTheme="majorHAnsi"/>
            <w:sz w:val="22"/>
            <w:szCs w:val="22"/>
          </w:rPr>
          <w:delText>respondents</w:delText>
        </w:r>
      </w:del>
      <w:ins w:id="94" w:author="Carly Rodriguez" w:date="2014-10-22T10:08:00Z">
        <w:r w:rsidR="00EA325C" w:rsidRPr="00A64EF7">
          <w:rPr>
            <w:rFonts w:asciiTheme="majorHAnsi" w:hAnsiTheme="majorHAnsi"/>
            <w:sz w:val="22"/>
            <w:szCs w:val="22"/>
          </w:rPr>
          <w:t>participants</w:t>
        </w:r>
      </w:ins>
      <w:r w:rsidRPr="00A64EF7">
        <w:rPr>
          <w:rFonts w:asciiTheme="majorHAnsi" w:hAnsiTheme="majorHAnsi"/>
          <w:sz w:val="22"/>
          <w:szCs w:val="22"/>
        </w:rPr>
        <w:t xml:space="preserve"> </w:t>
      </w:r>
      <w:r w:rsidR="00777641" w:rsidRPr="00A64EF7">
        <w:rPr>
          <w:rFonts w:asciiTheme="majorHAnsi" w:hAnsiTheme="majorHAnsi"/>
          <w:sz w:val="22"/>
          <w:szCs w:val="22"/>
        </w:rPr>
        <w:t xml:space="preserve">declined progressively for each category so </w:t>
      </w:r>
      <w:r w:rsidRPr="00A64EF7">
        <w:rPr>
          <w:rFonts w:asciiTheme="majorHAnsi" w:hAnsiTheme="majorHAnsi"/>
          <w:sz w:val="22"/>
          <w:szCs w:val="22"/>
        </w:rPr>
        <w:t xml:space="preserve">Ns </w:t>
      </w:r>
      <w:r w:rsidRPr="0010783B">
        <w:rPr>
          <w:rFonts w:asciiTheme="majorHAnsi" w:hAnsiTheme="majorHAnsi"/>
          <w:sz w:val="22"/>
          <w:szCs w:val="22"/>
        </w:rPr>
        <w:t>are presented for each</w:t>
      </w:r>
      <w:r w:rsidR="004A13F5" w:rsidRPr="0010783B">
        <w:rPr>
          <w:rFonts w:asciiTheme="majorHAnsi" w:hAnsiTheme="majorHAnsi"/>
          <w:sz w:val="22"/>
          <w:szCs w:val="22"/>
        </w:rPr>
        <w:t xml:space="preserve"> (Figure 1)</w:t>
      </w:r>
      <w:r w:rsidRPr="0010783B">
        <w:rPr>
          <w:rFonts w:asciiTheme="majorHAnsi" w:hAnsiTheme="majorHAnsi"/>
          <w:sz w:val="22"/>
          <w:szCs w:val="22"/>
        </w:rPr>
        <w:t>.</w:t>
      </w:r>
      <w:r w:rsidRPr="00A64EF7">
        <w:rPr>
          <w:rFonts w:asciiTheme="majorHAnsi" w:hAnsiTheme="majorHAnsi"/>
          <w:sz w:val="22"/>
          <w:szCs w:val="22"/>
        </w:rPr>
        <w:t xml:space="preserve"> </w:t>
      </w:r>
      <w:r w:rsidR="0010783B">
        <w:rPr>
          <w:rFonts w:asciiTheme="majorHAnsi" w:hAnsiTheme="majorHAnsi"/>
          <w:sz w:val="22"/>
          <w:szCs w:val="22"/>
        </w:rPr>
        <w:t xml:space="preserve">A full list of research questions that correspond to the figures below is located in Annex 1. </w:t>
      </w:r>
    </w:p>
    <w:p w14:paraId="6F900988" w14:textId="77777777" w:rsidR="00813711" w:rsidRPr="00A64EF7" w:rsidRDefault="00813711" w:rsidP="008F3FF8">
      <w:pPr>
        <w:spacing w:line="480" w:lineRule="auto"/>
        <w:rPr>
          <w:rFonts w:asciiTheme="majorHAnsi" w:hAnsiTheme="majorHAnsi"/>
          <w:sz w:val="22"/>
          <w:szCs w:val="22"/>
        </w:rPr>
      </w:pPr>
    </w:p>
    <w:p w14:paraId="03CA93CE" w14:textId="77777777" w:rsidR="00701AFA" w:rsidRPr="00A64EF7" w:rsidRDefault="00EA325C" w:rsidP="008F3FF8">
      <w:pPr>
        <w:spacing w:line="480" w:lineRule="auto"/>
        <w:rPr>
          <w:rFonts w:asciiTheme="majorHAnsi" w:eastAsia="Times New Roman" w:hAnsiTheme="majorHAnsi" w:cs="Times New Roman"/>
          <w:sz w:val="22"/>
          <w:szCs w:val="22"/>
        </w:rPr>
      </w:pPr>
      <w:r w:rsidRPr="00A64EF7">
        <w:rPr>
          <w:rFonts w:asciiTheme="majorHAnsi" w:hAnsiTheme="majorHAnsi"/>
          <w:sz w:val="22"/>
          <w:szCs w:val="22"/>
        </w:rPr>
        <w:t>In the L</w:t>
      </w:r>
      <w:r w:rsidR="00813711" w:rsidRPr="00A64EF7">
        <w:rPr>
          <w:rFonts w:asciiTheme="majorHAnsi" w:hAnsiTheme="majorHAnsi"/>
          <w:sz w:val="22"/>
          <w:szCs w:val="22"/>
        </w:rPr>
        <w:t xml:space="preserve">aboratory </w:t>
      </w:r>
      <w:r w:rsidRPr="00A64EF7">
        <w:rPr>
          <w:rFonts w:asciiTheme="majorHAnsi" w:hAnsiTheme="majorHAnsi"/>
          <w:sz w:val="22"/>
          <w:szCs w:val="22"/>
        </w:rPr>
        <w:t>Support Main c</w:t>
      </w:r>
      <w:r w:rsidR="00813711" w:rsidRPr="00A64EF7">
        <w:rPr>
          <w:rFonts w:asciiTheme="majorHAnsi" w:hAnsiTheme="majorHAnsi"/>
          <w:sz w:val="22"/>
          <w:szCs w:val="22"/>
        </w:rPr>
        <w:t xml:space="preserve">ategory, </w:t>
      </w:r>
      <w:r w:rsidR="00A772D0" w:rsidRPr="00A64EF7">
        <w:rPr>
          <w:rFonts w:asciiTheme="majorHAnsi" w:hAnsiTheme="majorHAnsi"/>
          <w:sz w:val="22"/>
          <w:szCs w:val="22"/>
        </w:rPr>
        <w:t xml:space="preserve">nearly 70% of 132 </w:t>
      </w:r>
      <w:del w:id="95" w:author="Carly Rodriguez" w:date="2014-10-22T10:08:00Z">
        <w:r w:rsidR="00A772D0" w:rsidRPr="00A64EF7" w:rsidDel="00EA325C">
          <w:rPr>
            <w:rFonts w:asciiTheme="majorHAnsi" w:hAnsiTheme="majorHAnsi"/>
            <w:sz w:val="22"/>
            <w:szCs w:val="22"/>
          </w:rPr>
          <w:delText>respondents</w:delText>
        </w:r>
      </w:del>
      <w:ins w:id="96" w:author="Carly Rodriguez" w:date="2014-10-22T10:08:00Z">
        <w:r w:rsidRPr="00A64EF7">
          <w:rPr>
            <w:rFonts w:asciiTheme="majorHAnsi" w:hAnsiTheme="majorHAnsi"/>
            <w:sz w:val="22"/>
            <w:szCs w:val="22"/>
          </w:rPr>
          <w:t>participants</w:t>
        </w:r>
      </w:ins>
      <w:r w:rsidR="00A772D0" w:rsidRPr="00A64EF7">
        <w:rPr>
          <w:rFonts w:asciiTheme="majorHAnsi" w:hAnsiTheme="majorHAnsi"/>
          <w:sz w:val="22"/>
          <w:szCs w:val="22"/>
        </w:rPr>
        <w:t xml:space="preserve"> selected the questions “</w:t>
      </w:r>
      <w:r w:rsidR="00A772D0" w:rsidRPr="00A64EF7">
        <w:rPr>
          <w:rFonts w:asciiTheme="majorHAnsi" w:eastAsia="Times New Roman" w:hAnsiTheme="majorHAnsi" w:cs="Times New Roman"/>
          <w:sz w:val="22"/>
          <w:szCs w:val="22"/>
        </w:rPr>
        <w:t>Do results of new diagnostic tests improve patient-relevant outcomes OR treatment outcomes?” and “How can we reliably identify forms of tuberculosis that are not easily diagnosed by examination of sputum sample (e.g., meningitis, pediatric TB, TB in HIV-</w:t>
      </w:r>
      <w:proofErr w:type="spellStart"/>
      <w:r w:rsidR="00A772D0" w:rsidRPr="00A64EF7">
        <w:rPr>
          <w:rFonts w:asciiTheme="majorHAnsi" w:eastAsia="Times New Roman" w:hAnsiTheme="majorHAnsi" w:cs="Times New Roman"/>
          <w:sz w:val="22"/>
          <w:szCs w:val="22"/>
        </w:rPr>
        <w:t>coinfected</w:t>
      </w:r>
      <w:proofErr w:type="spellEnd"/>
      <w:r w:rsidR="00A772D0" w:rsidRPr="00A64EF7">
        <w:rPr>
          <w:rFonts w:asciiTheme="majorHAnsi" w:eastAsia="Times New Roman" w:hAnsiTheme="majorHAnsi" w:cs="Times New Roman"/>
          <w:sz w:val="22"/>
          <w:szCs w:val="22"/>
        </w:rPr>
        <w:t xml:space="preserve"> persons)?” as priorities</w:t>
      </w:r>
      <w:r w:rsidR="009250D9" w:rsidRPr="00A64EF7">
        <w:rPr>
          <w:rFonts w:asciiTheme="majorHAnsi" w:eastAsia="Times New Roman" w:hAnsiTheme="majorHAnsi" w:cs="Times New Roman"/>
          <w:sz w:val="22"/>
          <w:szCs w:val="22"/>
        </w:rPr>
        <w:t xml:space="preserve"> (see </w:t>
      </w:r>
      <w:r w:rsidR="00F0678B" w:rsidRPr="00A64EF7">
        <w:rPr>
          <w:rFonts w:asciiTheme="majorHAnsi" w:eastAsia="Times New Roman" w:hAnsiTheme="majorHAnsi" w:cs="Times New Roman"/>
          <w:sz w:val="22"/>
          <w:szCs w:val="22"/>
        </w:rPr>
        <w:t>F</w:t>
      </w:r>
      <w:r w:rsidR="009250D9" w:rsidRPr="00A64EF7">
        <w:rPr>
          <w:rFonts w:asciiTheme="majorHAnsi" w:eastAsia="Times New Roman" w:hAnsiTheme="majorHAnsi" w:cs="Times New Roman"/>
          <w:sz w:val="22"/>
          <w:szCs w:val="22"/>
        </w:rPr>
        <w:t xml:space="preserve">igure </w:t>
      </w:r>
      <w:r w:rsidR="003343D1" w:rsidRPr="00A64EF7">
        <w:rPr>
          <w:rFonts w:asciiTheme="majorHAnsi" w:eastAsia="Times New Roman" w:hAnsiTheme="majorHAnsi" w:cs="Times New Roman"/>
          <w:sz w:val="22"/>
          <w:szCs w:val="22"/>
        </w:rPr>
        <w:t>2</w:t>
      </w:r>
      <w:r w:rsidR="009250D9" w:rsidRPr="00A64EF7">
        <w:rPr>
          <w:rFonts w:asciiTheme="majorHAnsi" w:eastAsia="Times New Roman" w:hAnsiTheme="majorHAnsi" w:cs="Times New Roman"/>
          <w:sz w:val="22"/>
          <w:szCs w:val="22"/>
        </w:rPr>
        <w:t>a)</w:t>
      </w:r>
      <w:r w:rsidR="00A772D0" w:rsidRPr="00A64EF7">
        <w:rPr>
          <w:rFonts w:asciiTheme="majorHAnsi" w:eastAsia="Times New Roman" w:hAnsiTheme="majorHAnsi" w:cs="Times New Roman"/>
          <w:sz w:val="22"/>
          <w:szCs w:val="22"/>
        </w:rPr>
        <w:t xml:space="preserve">. Among those ranked, these two were also the top ranked with scores of </w:t>
      </w:r>
      <w:r w:rsidR="003343D1" w:rsidRPr="00A64EF7">
        <w:rPr>
          <w:rFonts w:asciiTheme="majorHAnsi" w:eastAsia="Times New Roman" w:hAnsiTheme="majorHAnsi" w:cs="Times New Roman"/>
          <w:sz w:val="22"/>
          <w:szCs w:val="22"/>
        </w:rPr>
        <w:t>3.32</w:t>
      </w:r>
      <w:r w:rsidR="00A772D0" w:rsidRPr="00A64EF7">
        <w:rPr>
          <w:rFonts w:asciiTheme="majorHAnsi" w:eastAsia="Times New Roman" w:hAnsiTheme="majorHAnsi" w:cs="Times New Roman"/>
          <w:sz w:val="22"/>
          <w:szCs w:val="22"/>
        </w:rPr>
        <w:t xml:space="preserve"> and </w:t>
      </w:r>
      <w:r w:rsidR="003343D1" w:rsidRPr="00A64EF7">
        <w:rPr>
          <w:rFonts w:asciiTheme="majorHAnsi" w:eastAsia="Times New Roman" w:hAnsiTheme="majorHAnsi" w:cs="Times New Roman"/>
          <w:sz w:val="22"/>
          <w:szCs w:val="22"/>
        </w:rPr>
        <w:t>3.66</w:t>
      </w:r>
      <w:r w:rsidR="00A772D0" w:rsidRPr="00A64EF7">
        <w:rPr>
          <w:rFonts w:asciiTheme="majorHAnsi" w:eastAsia="Times New Roman" w:hAnsiTheme="majorHAnsi" w:cs="Times New Roman"/>
          <w:sz w:val="22"/>
          <w:szCs w:val="22"/>
        </w:rPr>
        <w:t xml:space="preserve"> respectively</w:t>
      </w:r>
      <w:r w:rsidR="00F0678B" w:rsidRPr="00A64EF7">
        <w:rPr>
          <w:rFonts w:asciiTheme="majorHAnsi" w:eastAsia="Times New Roman" w:hAnsiTheme="majorHAnsi" w:cs="Times New Roman"/>
          <w:sz w:val="22"/>
          <w:szCs w:val="22"/>
        </w:rPr>
        <w:t xml:space="preserve"> (F</w:t>
      </w:r>
      <w:r w:rsidR="003343D1" w:rsidRPr="00A64EF7">
        <w:rPr>
          <w:rFonts w:asciiTheme="majorHAnsi" w:eastAsia="Times New Roman" w:hAnsiTheme="majorHAnsi" w:cs="Times New Roman"/>
          <w:sz w:val="22"/>
          <w:szCs w:val="22"/>
        </w:rPr>
        <w:t>igure 2</w:t>
      </w:r>
      <w:r w:rsidR="009250D9" w:rsidRPr="00A64EF7">
        <w:rPr>
          <w:rFonts w:asciiTheme="majorHAnsi" w:eastAsia="Times New Roman" w:hAnsiTheme="majorHAnsi" w:cs="Times New Roman"/>
          <w:sz w:val="22"/>
          <w:szCs w:val="22"/>
        </w:rPr>
        <w:t>b)</w:t>
      </w:r>
      <w:r w:rsidR="00A772D0" w:rsidRPr="00A64EF7">
        <w:rPr>
          <w:rFonts w:asciiTheme="majorHAnsi" w:eastAsia="Times New Roman" w:hAnsiTheme="majorHAnsi" w:cs="Times New Roman"/>
          <w:sz w:val="22"/>
          <w:szCs w:val="22"/>
        </w:rPr>
        <w:t xml:space="preserve">. </w:t>
      </w:r>
      <w:r w:rsidR="00AC49EC" w:rsidRPr="00A64EF7">
        <w:rPr>
          <w:rFonts w:asciiTheme="majorHAnsi" w:eastAsia="Times New Roman" w:hAnsiTheme="majorHAnsi" w:cs="Times New Roman"/>
          <w:sz w:val="22"/>
          <w:szCs w:val="22"/>
        </w:rPr>
        <w:t>These were selected to the exclusion of questions that focused more on refining drug-susceptibility testing (DST)</w:t>
      </w:r>
      <w:r w:rsidR="00C859AB" w:rsidRPr="00A64EF7">
        <w:rPr>
          <w:rFonts w:asciiTheme="majorHAnsi" w:eastAsia="Times New Roman" w:hAnsiTheme="majorHAnsi" w:cs="Times New Roman"/>
          <w:sz w:val="22"/>
          <w:szCs w:val="22"/>
        </w:rPr>
        <w:t>, markers of fitness,</w:t>
      </w:r>
      <w:r w:rsidR="00AC49EC" w:rsidRPr="00A64EF7">
        <w:rPr>
          <w:rFonts w:asciiTheme="majorHAnsi" w:eastAsia="Times New Roman" w:hAnsiTheme="majorHAnsi" w:cs="Times New Roman"/>
          <w:sz w:val="22"/>
          <w:szCs w:val="22"/>
        </w:rPr>
        <w:t xml:space="preserve"> </w:t>
      </w:r>
      <w:r w:rsidR="001E6D34" w:rsidRPr="00A64EF7">
        <w:rPr>
          <w:rFonts w:asciiTheme="majorHAnsi" w:eastAsia="Times New Roman" w:hAnsiTheme="majorHAnsi" w:cs="Times New Roman"/>
          <w:sz w:val="22"/>
          <w:szCs w:val="22"/>
        </w:rPr>
        <w:t xml:space="preserve">and evaluating treatment response. </w:t>
      </w:r>
    </w:p>
    <w:p w14:paraId="0D9500CF" w14:textId="77777777" w:rsidR="00701AFA" w:rsidRPr="00A64EF7" w:rsidRDefault="00701AFA" w:rsidP="008F3FF8">
      <w:pPr>
        <w:spacing w:line="480" w:lineRule="auto"/>
        <w:rPr>
          <w:rFonts w:asciiTheme="majorHAnsi" w:eastAsia="Times New Roman" w:hAnsiTheme="majorHAnsi" w:cs="Times New Roman"/>
          <w:sz w:val="22"/>
          <w:szCs w:val="22"/>
        </w:rPr>
      </w:pPr>
    </w:p>
    <w:p w14:paraId="284CB6CE" w14:textId="77777777" w:rsidR="00777641" w:rsidRPr="00A64EF7" w:rsidRDefault="00EA325C" w:rsidP="008F3FF8">
      <w:pPr>
        <w:spacing w:line="480" w:lineRule="auto"/>
        <w:rPr>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In the T</w:t>
      </w:r>
      <w:r w:rsidR="00A772D0" w:rsidRPr="00A64EF7">
        <w:rPr>
          <w:rFonts w:asciiTheme="majorHAnsi" w:eastAsia="Times New Roman" w:hAnsiTheme="majorHAnsi" w:cs="Times New Roman"/>
          <w:sz w:val="22"/>
          <w:szCs w:val="22"/>
        </w:rPr>
        <w:t xml:space="preserve">reatment </w:t>
      </w:r>
      <w:r w:rsidRPr="00A64EF7">
        <w:rPr>
          <w:rFonts w:asciiTheme="majorHAnsi" w:eastAsia="Times New Roman" w:hAnsiTheme="majorHAnsi" w:cs="Times New Roman"/>
          <w:sz w:val="22"/>
          <w:szCs w:val="22"/>
        </w:rPr>
        <w:t xml:space="preserve">Main </w:t>
      </w:r>
      <w:r w:rsidR="00A772D0" w:rsidRPr="00A64EF7">
        <w:rPr>
          <w:rFonts w:asciiTheme="majorHAnsi" w:eastAsia="Times New Roman" w:hAnsiTheme="majorHAnsi" w:cs="Times New Roman"/>
          <w:sz w:val="22"/>
          <w:szCs w:val="22"/>
        </w:rPr>
        <w:t xml:space="preserve">category, more than 80% of 126 </w:t>
      </w:r>
      <w:del w:id="97" w:author="Carly Rodriguez" w:date="2014-10-22T10:08:00Z">
        <w:r w:rsidR="00A772D0" w:rsidRPr="00A64EF7" w:rsidDel="00EA325C">
          <w:rPr>
            <w:rFonts w:asciiTheme="majorHAnsi" w:eastAsia="Times New Roman" w:hAnsiTheme="majorHAnsi" w:cs="Times New Roman"/>
            <w:sz w:val="22"/>
            <w:szCs w:val="22"/>
          </w:rPr>
          <w:delText>respondents</w:delText>
        </w:r>
      </w:del>
      <w:ins w:id="98" w:author="Carly Rodriguez" w:date="2014-10-22T10:08:00Z">
        <w:r w:rsidRPr="00A64EF7">
          <w:rPr>
            <w:rFonts w:asciiTheme="majorHAnsi" w:eastAsia="Times New Roman" w:hAnsiTheme="majorHAnsi" w:cs="Times New Roman"/>
            <w:sz w:val="22"/>
            <w:szCs w:val="22"/>
          </w:rPr>
          <w:t>participants</w:t>
        </w:r>
      </w:ins>
      <w:r w:rsidR="00A772D0" w:rsidRPr="00A64EF7">
        <w:rPr>
          <w:rFonts w:asciiTheme="majorHAnsi" w:eastAsia="Times New Roman" w:hAnsiTheme="majorHAnsi" w:cs="Times New Roman"/>
          <w:sz w:val="22"/>
          <w:szCs w:val="22"/>
        </w:rPr>
        <w:t xml:space="preserve"> identified “How do we efficiently develop more effective, shorter and safer M/XDR-TB treatment regimens that may be used for special populations (e.g., pregnant/lactating women, children, HIV-</w:t>
      </w:r>
      <w:proofErr w:type="spellStart"/>
      <w:r w:rsidR="00A772D0" w:rsidRPr="00A64EF7">
        <w:rPr>
          <w:rFonts w:asciiTheme="majorHAnsi" w:eastAsia="Times New Roman" w:hAnsiTheme="majorHAnsi" w:cs="Times New Roman"/>
          <w:sz w:val="22"/>
          <w:szCs w:val="22"/>
        </w:rPr>
        <w:t>coinfected</w:t>
      </w:r>
      <w:proofErr w:type="spellEnd"/>
      <w:r w:rsidR="00A772D0" w:rsidRPr="00A64EF7">
        <w:rPr>
          <w:rFonts w:asciiTheme="majorHAnsi" w:eastAsia="Times New Roman" w:hAnsiTheme="majorHAnsi" w:cs="Times New Roman"/>
          <w:sz w:val="22"/>
          <w:szCs w:val="22"/>
        </w:rPr>
        <w:t xml:space="preserve"> individuals)?” and “What are the optimal combinations and duration of treatment to prevent the emergence of anti-TB drug resistance?”</w:t>
      </w:r>
      <w:r w:rsidR="004246D8" w:rsidRPr="00A64EF7">
        <w:rPr>
          <w:rFonts w:asciiTheme="majorHAnsi" w:eastAsia="Times New Roman" w:hAnsiTheme="majorHAnsi" w:cs="Times New Roman"/>
          <w:sz w:val="22"/>
          <w:szCs w:val="22"/>
        </w:rPr>
        <w:t xml:space="preserve"> as priority questions</w:t>
      </w:r>
      <w:r w:rsidR="009250D9" w:rsidRPr="00A64EF7">
        <w:rPr>
          <w:rFonts w:asciiTheme="majorHAnsi" w:eastAsia="Times New Roman" w:hAnsiTheme="majorHAnsi" w:cs="Times New Roman"/>
          <w:sz w:val="22"/>
          <w:szCs w:val="22"/>
        </w:rPr>
        <w:t xml:space="preserve"> (</w:t>
      </w:r>
      <w:r w:rsidR="00F0678B" w:rsidRPr="00A64EF7">
        <w:rPr>
          <w:rFonts w:asciiTheme="majorHAnsi" w:eastAsia="Times New Roman" w:hAnsiTheme="majorHAnsi" w:cs="Times New Roman"/>
          <w:sz w:val="22"/>
          <w:szCs w:val="22"/>
        </w:rPr>
        <w:t>F</w:t>
      </w:r>
      <w:r w:rsidR="009250D9" w:rsidRPr="00A64EF7">
        <w:rPr>
          <w:rFonts w:asciiTheme="majorHAnsi" w:eastAsia="Times New Roman" w:hAnsiTheme="majorHAnsi" w:cs="Times New Roman"/>
          <w:sz w:val="22"/>
          <w:szCs w:val="22"/>
        </w:rPr>
        <w:t xml:space="preserve">igure </w:t>
      </w:r>
      <w:r w:rsidR="005F6DA2" w:rsidRPr="00A64EF7">
        <w:rPr>
          <w:rFonts w:asciiTheme="majorHAnsi" w:eastAsia="Times New Roman" w:hAnsiTheme="majorHAnsi" w:cs="Times New Roman"/>
          <w:sz w:val="22"/>
          <w:szCs w:val="22"/>
        </w:rPr>
        <w:t>3</w:t>
      </w:r>
      <w:r w:rsidR="009250D9" w:rsidRPr="00A64EF7">
        <w:rPr>
          <w:rFonts w:asciiTheme="majorHAnsi" w:eastAsia="Times New Roman" w:hAnsiTheme="majorHAnsi" w:cs="Times New Roman"/>
          <w:sz w:val="22"/>
          <w:szCs w:val="22"/>
        </w:rPr>
        <w:t>a)</w:t>
      </w:r>
      <w:r w:rsidR="004246D8" w:rsidRPr="00A64EF7">
        <w:rPr>
          <w:rFonts w:asciiTheme="majorHAnsi" w:eastAsia="Times New Roman" w:hAnsiTheme="majorHAnsi" w:cs="Times New Roman"/>
          <w:sz w:val="22"/>
          <w:szCs w:val="22"/>
        </w:rPr>
        <w:t xml:space="preserve">. These were </w:t>
      </w:r>
      <w:r w:rsidR="00DA5783" w:rsidRPr="00A64EF7">
        <w:rPr>
          <w:rFonts w:asciiTheme="majorHAnsi" w:eastAsia="Times New Roman" w:hAnsiTheme="majorHAnsi" w:cs="Times New Roman"/>
          <w:sz w:val="22"/>
          <w:szCs w:val="22"/>
        </w:rPr>
        <w:t xml:space="preserve">ranked as </w:t>
      </w:r>
      <w:r w:rsidR="00C859AB" w:rsidRPr="00A64EF7">
        <w:rPr>
          <w:rFonts w:asciiTheme="majorHAnsi" w:eastAsia="Times New Roman" w:hAnsiTheme="majorHAnsi" w:cs="Times New Roman"/>
          <w:sz w:val="22"/>
          <w:szCs w:val="22"/>
        </w:rPr>
        <w:t>the top two</w:t>
      </w:r>
      <w:r w:rsidR="00DA5783" w:rsidRPr="00A64EF7">
        <w:rPr>
          <w:rFonts w:asciiTheme="majorHAnsi" w:eastAsia="Times New Roman" w:hAnsiTheme="majorHAnsi" w:cs="Times New Roman"/>
          <w:sz w:val="22"/>
          <w:szCs w:val="22"/>
        </w:rPr>
        <w:t xml:space="preserve"> </w:t>
      </w:r>
      <w:r w:rsidR="00C859AB" w:rsidRPr="00A64EF7">
        <w:rPr>
          <w:rFonts w:asciiTheme="majorHAnsi" w:eastAsia="Times New Roman" w:hAnsiTheme="majorHAnsi" w:cs="Times New Roman"/>
          <w:sz w:val="22"/>
          <w:szCs w:val="22"/>
        </w:rPr>
        <w:t xml:space="preserve">questions (scores: 2.72, 2.80) </w:t>
      </w:r>
      <w:r w:rsidR="00DA5783" w:rsidRPr="00A64EF7">
        <w:rPr>
          <w:rFonts w:asciiTheme="majorHAnsi" w:eastAsia="Times New Roman" w:hAnsiTheme="majorHAnsi" w:cs="Times New Roman"/>
          <w:sz w:val="22"/>
          <w:szCs w:val="22"/>
        </w:rPr>
        <w:t>in the treatment-strategy category</w:t>
      </w:r>
      <w:r w:rsidR="00F0678B" w:rsidRPr="00A64EF7">
        <w:rPr>
          <w:rFonts w:asciiTheme="majorHAnsi" w:eastAsia="Times New Roman" w:hAnsiTheme="majorHAnsi" w:cs="Times New Roman"/>
          <w:sz w:val="22"/>
          <w:szCs w:val="22"/>
        </w:rPr>
        <w:t xml:space="preserve"> (F</w:t>
      </w:r>
      <w:r w:rsidR="009250D9" w:rsidRPr="00A64EF7">
        <w:rPr>
          <w:rFonts w:asciiTheme="majorHAnsi" w:eastAsia="Times New Roman" w:hAnsiTheme="majorHAnsi" w:cs="Times New Roman"/>
          <w:sz w:val="22"/>
          <w:szCs w:val="22"/>
        </w:rPr>
        <w:t xml:space="preserve">igure </w:t>
      </w:r>
      <w:r w:rsidR="005F6DA2" w:rsidRPr="00A64EF7">
        <w:rPr>
          <w:rFonts w:asciiTheme="majorHAnsi" w:eastAsia="Times New Roman" w:hAnsiTheme="majorHAnsi" w:cs="Times New Roman"/>
          <w:sz w:val="22"/>
          <w:szCs w:val="22"/>
        </w:rPr>
        <w:t>3</w:t>
      </w:r>
      <w:r w:rsidR="009250D9" w:rsidRPr="00A64EF7">
        <w:rPr>
          <w:rFonts w:asciiTheme="majorHAnsi" w:eastAsia="Times New Roman" w:hAnsiTheme="majorHAnsi" w:cs="Times New Roman"/>
          <w:sz w:val="22"/>
          <w:szCs w:val="22"/>
        </w:rPr>
        <w:t>b)</w:t>
      </w:r>
      <w:r w:rsidR="00DA5783" w:rsidRPr="00A64EF7">
        <w:rPr>
          <w:rFonts w:asciiTheme="majorHAnsi" w:eastAsia="Times New Roman" w:hAnsiTheme="majorHAnsi" w:cs="Times New Roman"/>
          <w:sz w:val="22"/>
          <w:szCs w:val="22"/>
        </w:rPr>
        <w:t xml:space="preserve">, while, “Is the 9 month "Bangladesh" MDR-TB treatment regimen effective in countries with high prevalence of resistance to second-line drugs (SLDs)? What modifications would be necessary?” was selected by 80% and </w:t>
      </w:r>
      <w:r w:rsidR="00C859AB" w:rsidRPr="00A64EF7">
        <w:rPr>
          <w:rFonts w:asciiTheme="majorHAnsi" w:eastAsia="Times New Roman" w:hAnsiTheme="majorHAnsi" w:cs="Times New Roman"/>
          <w:sz w:val="22"/>
          <w:szCs w:val="22"/>
        </w:rPr>
        <w:t>was virtually indistinguishable from these two at 2.84</w:t>
      </w:r>
      <w:r w:rsidR="00DA5783" w:rsidRPr="00A64EF7">
        <w:rPr>
          <w:rFonts w:asciiTheme="majorHAnsi" w:eastAsia="Times New Roman" w:hAnsiTheme="majorHAnsi" w:cs="Times New Roman"/>
          <w:sz w:val="22"/>
          <w:szCs w:val="22"/>
        </w:rPr>
        <w:t xml:space="preserve">. </w:t>
      </w:r>
      <w:r w:rsidR="001E6D34" w:rsidRPr="00A64EF7">
        <w:rPr>
          <w:rFonts w:asciiTheme="majorHAnsi" w:eastAsia="Times New Roman" w:hAnsiTheme="majorHAnsi" w:cs="Times New Roman"/>
          <w:sz w:val="22"/>
          <w:szCs w:val="22"/>
        </w:rPr>
        <w:t xml:space="preserve"> Least popular in this category were questions related to optimization</w:t>
      </w:r>
      <w:r w:rsidR="005F6DA2" w:rsidRPr="00A64EF7">
        <w:rPr>
          <w:rFonts w:asciiTheme="majorHAnsi" w:eastAsia="Times New Roman" w:hAnsiTheme="majorHAnsi" w:cs="Times New Roman"/>
          <w:sz w:val="22"/>
          <w:szCs w:val="22"/>
        </w:rPr>
        <w:t xml:space="preserve"> and further individualization</w:t>
      </w:r>
      <w:r w:rsidR="001E6D34" w:rsidRPr="00A64EF7">
        <w:rPr>
          <w:rFonts w:asciiTheme="majorHAnsi" w:eastAsia="Times New Roman" w:hAnsiTheme="majorHAnsi" w:cs="Times New Roman"/>
          <w:sz w:val="22"/>
          <w:szCs w:val="22"/>
        </w:rPr>
        <w:t xml:space="preserve"> of treatment with 2</w:t>
      </w:r>
      <w:r w:rsidR="001E6D34" w:rsidRPr="00A64EF7">
        <w:rPr>
          <w:rFonts w:asciiTheme="majorHAnsi" w:eastAsia="Times New Roman" w:hAnsiTheme="majorHAnsi" w:cs="Times New Roman"/>
          <w:sz w:val="22"/>
          <w:szCs w:val="22"/>
          <w:vertAlign w:val="superscript"/>
        </w:rPr>
        <w:t>nd</w:t>
      </w:r>
      <w:r w:rsidR="001E6D34" w:rsidRPr="00A64EF7">
        <w:rPr>
          <w:rFonts w:asciiTheme="majorHAnsi" w:eastAsia="Times New Roman" w:hAnsiTheme="majorHAnsi" w:cs="Times New Roman"/>
          <w:sz w:val="22"/>
          <w:szCs w:val="22"/>
        </w:rPr>
        <w:t xml:space="preserve">-line drugs (with or without ART) and toxicity. </w:t>
      </w:r>
    </w:p>
    <w:p w14:paraId="220DB9C1" w14:textId="77777777" w:rsidR="00777641" w:rsidRPr="00A64EF7" w:rsidRDefault="00777641" w:rsidP="008F3FF8">
      <w:pPr>
        <w:spacing w:line="480" w:lineRule="auto"/>
        <w:rPr>
          <w:rFonts w:asciiTheme="majorHAnsi" w:eastAsia="Times New Roman" w:hAnsiTheme="majorHAnsi" w:cs="Times New Roman"/>
          <w:sz w:val="22"/>
          <w:szCs w:val="22"/>
        </w:rPr>
      </w:pPr>
    </w:p>
    <w:p w14:paraId="039BEE71" w14:textId="77777777" w:rsidR="00777641" w:rsidRPr="00A64EF7" w:rsidRDefault="00EA325C" w:rsidP="008F3FF8">
      <w:pPr>
        <w:spacing w:line="480" w:lineRule="auto"/>
        <w:rPr>
          <w:rFonts w:asciiTheme="majorHAnsi" w:hAnsiTheme="majorHAnsi"/>
          <w:sz w:val="22"/>
          <w:szCs w:val="22"/>
        </w:rPr>
      </w:pPr>
      <w:r w:rsidRPr="00A64EF7">
        <w:rPr>
          <w:rFonts w:asciiTheme="majorHAnsi" w:eastAsia="Times New Roman" w:hAnsiTheme="majorHAnsi" w:cs="Times New Roman"/>
          <w:sz w:val="22"/>
          <w:szCs w:val="22"/>
        </w:rPr>
        <w:t>In the Programmatically Relevant Research Main</w:t>
      </w:r>
      <w:r w:rsidR="005F1407" w:rsidRPr="00A64EF7">
        <w:rPr>
          <w:rFonts w:asciiTheme="majorHAnsi" w:eastAsia="Times New Roman" w:hAnsiTheme="majorHAnsi" w:cs="Times New Roman"/>
          <w:sz w:val="22"/>
          <w:szCs w:val="22"/>
        </w:rPr>
        <w:t xml:space="preserve"> category, the only clear “winner” was “What are options for short-course treatment and how can it be used to expand MDR-TB treatment?” selected by nearly 60% of 119 </w:t>
      </w:r>
      <w:del w:id="99" w:author="Carly Rodriguez" w:date="2014-10-22T10:08:00Z">
        <w:r w:rsidR="005F1407" w:rsidRPr="00A64EF7" w:rsidDel="00EA325C">
          <w:rPr>
            <w:rFonts w:asciiTheme="majorHAnsi" w:eastAsia="Times New Roman" w:hAnsiTheme="majorHAnsi" w:cs="Times New Roman"/>
            <w:sz w:val="22"/>
            <w:szCs w:val="22"/>
          </w:rPr>
          <w:delText>respondents</w:delText>
        </w:r>
      </w:del>
      <w:ins w:id="100" w:author="Carly Rodriguez" w:date="2014-10-22T10:08:00Z">
        <w:r w:rsidRPr="00A64EF7">
          <w:rPr>
            <w:rFonts w:asciiTheme="majorHAnsi" w:eastAsia="Times New Roman" w:hAnsiTheme="majorHAnsi" w:cs="Times New Roman"/>
            <w:sz w:val="22"/>
            <w:szCs w:val="22"/>
          </w:rPr>
          <w:t>participants</w:t>
        </w:r>
      </w:ins>
      <w:r w:rsidR="00F0678B" w:rsidRPr="00A64EF7">
        <w:rPr>
          <w:rFonts w:asciiTheme="majorHAnsi" w:eastAsia="Times New Roman" w:hAnsiTheme="majorHAnsi" w:cs="Times New Roman"/>
          <w:sz w:val="22"/>
          <w:szCs w:val="22"/>
        </w:rPr>
        <w:t xml:space="preserve"> (F</w:t>
      </w:r>
      <w:r w:rsidR="009250D9" w:rsidRPr="00A64EF7">
        <w:rPr>
          <w:rFonts w:asciiTheme="majorHAnsi" w:eastAsia="Times New Roman" w:hAnsiTheme="majorHAnsi" w:cs="Times New Roman"/>
          <w:sz w:val="22"/>
          <w:szCs w:val="22"/>
        </w:rPr>
        <w:t xml:space="preserve">igure </w:t>
      </w:r>
      <w:r w:rsidR="005F6DA2" w:rsidRPr="00A64EF7">
        <w:rPr>
          <w:rFonts w:asciiTheme="majorHAnsi" w:eastAsia="Times New Roman" w:hAnsiTheme="majorHAnsi" w:cs="Times New Roman"/>
          <w:sz w:val="22"/>
          <w:szCs w:val="22"/>
        </w:rPr>
        <w:t>4</w:t>
      </w:r>
      <w:r w:rsidR="009250D9" w:rsidRPr="00A64EF7">
        <w:rPr>
          <w:rFonts w:asciiTheme="majorHAnsi" w:eastAsia="Times New Roman" w:hAnsiTheme="majorHAnsi" w:cs="Times New Roman"/>
          <w:sz w:val="22"/>
          <w:szCs w:val="22"/>
        </w:rPr>
        <w:t>a)</w:t>
      </w:r>
      <w:r w:rsidR="005F1407" w:rsidRPr="00A64EF7">
        <w:rPr>
          <w:rFonts w:asciiTheme="majorHAnsi" w:eastAsia="Times New Roman" w:hAnsiTheme="majorHAnsi" w:cs="Times New Roman"/>
          <w:sz w:val="22"/>
          <w:szCs w:val="22"/>
        </w:rPr>
        <w:t xml:space="preserve">. Selected by 40-60% were the questions: “Which groups of patients with increased proportion of MDR-TB should be targeted for DST in the context of limited resources and which diagnostic algorithms should be used to identify patients within risk groups?”, “What are barriers to treatment initiation and completion?” and “What infection control measures exist with proven evidence to reduce transmission?”. </w:t>
      </w:r>
      <w:proofErr w:type="gramStart"/>
      <w:r w:rsidR="005F1407" w:rsidRPr="00A64EF7">
        <w:rPr>
          <w:rFonts w:asciiTheme="majorHAnsi" w:eastAsia="Times New Roman" w:hAnsiTheme="majorHAnsi" w:cs="Times New Roman"/>
          <w:sz w:val="22"/>
          <w:szCs w:val="22"/>
        </w:rPr>
        <w:t>These were all ranked in the top 5 by those who ranked at least one question as was, “</w:t>
      </w:r>
      <w:r w:rsidR="005F1407" w:rsidRPr="00A64EF7">
        <w:rPr>
          <w:rFonts w:asciiTheme="majorHAnsi" w:hAnsiTheme="majorHAnsi"/>
          <w:sz w:val="22"/>
          <w:szCs w:val="22"/>
        </w:rPr>
        <w:t>Operationally, what are the best methods to ensure optimal treatment, including guidelines; reliable drug supply; staff appropriately trained; adequate health facilities</w:t>
      </w:r>
      <w:proofErr w:type="gramEnd"/>
      <w:r w:rsidR="005F1407" w:rsidRPr="00A64EF7">
        <w:rPr>
          <w:rFonts w:asciiTheme="majorHAnsi" w:hAnsiTheme="majorHAnsi"/>
          <w:sz w:val="22"/>
          <w:szCs w:val="22"/>
        </w:rPr>
        <w:t xml:space="preserve">?” </w:t>
      </w:r>
      <w:proofErr w:type="gramStart"/>
      <w:r w:rsidR="00F0678B" w:rsidRPr="00A64EF7">
        <w:rPr>
          <w:rFonts w:asciiTheme="majorHAnsi" w:hAnsiTheme="majorHAnsi"/>
          <w:sz w:val="22"/>
          <w:szCs w:val="22"/>
        </w:rPr>
        <w:t>(F</w:t>
      </w:r>
      <w:r w:rsidR="005F6DA2" w:rsidRPr="00A64EF7">
        <w:rPr>
          <w:rFonts w:asciiTheme="majorHAnsi" w:hAnsiTheme="majorHAnsi"/>
          <w:sz w:val="22"/>
          <w:szCs w:val="22"/>
        </w:rPr>
        <w:t>igure 4</w:t>
      </w:r>
      <w:r w:rsidR="009250D9" w:rsidRPr="00A64EF7">
        <w:rPr>
          <w:rFonts w:asciiTheme="majorHAnsi" w:hAnsiTheme="majorHAnsi"/>
          <w:sz w:val="22"/>
          <w:szCs w:val="22"/>
        </w:rPr>
        <w:t>b).</w:t>
      </w:r>
      <w:proofErr w:type="gramEnd"/>
      <w:r w:rsidR="009250D9" w:rsidRPr="00A64EF7">
        <w:rPr>
          <w:rFonts w:asciiTheme="majorHAnsi" w:hAnsiTheme="majorHAnsi"/>
          <w:sz w:val="22"/>
          <w:szCs w:val="22"/>
        </w:rPr>
        <w:t xml:space="preserve"> </w:t>
      </w:r>
      <w:r w:rsidR="001E6D34" w:rsidRPr="00A64EF7">
        <w:rPr>
          <w:rFonts w:asciiTheme="majorHAnsi" w:hAnsiTheme="majorHAnsi"/>
          <w:sz w:val="22"/>
          <w:szCs w:val="22"/>
        </w:rPr>
        <w:t>These topics were preferred over those that would inform integration of new technologies, equity, and donor engagement.</w:t>
      </w:r>
    </w:p>
    <w:p w14:paraId="101729EA" w14:textId="77777777" w:rsidR="00777641" w:rsidRPr="00A64EF7" w:rsidRDefault="00777641" w:rsidP="008F3FF8">
      <w:pPr>
        <w:spacing w:line="480" w:lineRule="auto"/>
        <w:rPr>
          <w:rFonts w:asciiTheme="majorHAnsi" w:hAnsiTheme="majorHAnsi"/>
          <w:sz w:val="22"/>
          <w:szCs w:val="22"/>
        </w:rPr>
      </w:pPr>
    </w:p>
    <w:p w14:paraId="63AFA6B6" w14:textId="77777777" w:rsidR="00777641" w:rsidRPr="00A64EF7" w:rsidRDefault="00EA325C" w:rsidP="008F3FF8">
      <w:pPr>
        <w:spacing w:line="480" w:lineRule="auto"/>
        <w:rPr>
          <w:rFonts w:asciiTheme="majorHAnsi" w:hAnsiTheme="majorHAnsi"/>
          <w:sz w:val="22"/>
          <w:szCs w:val="22"/>
        </w:rPr>
      </w:pPr>
      <w:r w:rsidRPr="00A64EF7">
        <w:rPr>
          <w:rFonts w:asciiTheme="majorHAnsi" w:hAnsiTheme="majorHAnsi"/>
          <w:sz w:val="22"/>
          <w:szCs w:val="22"/>
        </w:rPr>
        <w:t>The E</w:t>
      </w:r>
      <w:r w:rsidR="005F1407" w:rsidRPr="00A64EF7">
        <w:rPr>
          <w:rFonts w:asciiTheme="majorHAnsi" w:hAnsiTheme="majorHAnsi"/>
          <w:sz w:val="22"/>
          <w:szCs w:val="22"/>
        </w:rPr>
        <w:t xml:space="preserve">pidemiology </w:t>
      </w:r>
      <w:r w:rsidRPr="00A64EF7">
        <w:rPr>
          <w:rFonts w:asciiTheme="majorHAnsi" w:hAnsiTheme="majorHAnsi"/>
          <w:sz w:val="22"/>
          <w:szCs w:val="22"/>
        </w:rPr>
        <w:t xml:space="preserve">Main </w:t>
      </w:r>
      <w:r w:rsidR="005F1407" w:rsidRPr="00A64EF7">
        <w:rPr>
          <w:rFonts w:asciiTheme="majorHAnsi" w:hAnsiTheme="majorHAnsi"/>
          <w:sz w:val="22"/>
          <w:szCs w:val="22"/>
        </w:rPr>
        <w:t xml:space="preserve">category had 115 </w:t>
      </w:r>
      <w:del w:id="101" w:author="Carly Rodriguez" w:date="2014-10-22T10:08:00Z">
        <w:r w:rsidR="005F1407" w:rsidRPr="00A64EF7" w:rsidDel="00EA325C">
          <w:rPr>
            <w:rFonts w:asciiTheme="majorHAnsi" w:hAnsiTheme="majorHAnsi"/>
            <w:sz w:val="22"/>
            <w:szCs w:val="22"/>
          </w:rPr>
          <w:delText>respondents</w:delText>
        </w:r>
      </w:del>
      <w:ins w:id="102" w:author="Carly Rodriguez" w:date="2014-10-22T10:08:00Z">
        <w:r w:rsidRPr="00A64EF7">
          <w:rPr>
            <w:rFonts w:asciiTheme="majorHAnsi" w:hAnsiTheme="majorHAnsi"/>
            <w:sz w:val="22"/>
            <w:szCs w:val="22"/>
          </w:rPr>
          <w:t>participants</w:t>
        </w:r>
      </w:ins>
      <w:r w:rsidR="005F1407" w:rsidRPr="00A64EF7">
        <w:rPr>
          <w:rFonts w:asciiTheme="majorHAnsi" w:hAnsiTheme="majorHAnsi"/>
          <w:sz w:val="22"/>
          <w:szCs w:val="22"/>
        </w:rPr>
        <w:t xml:space="preserve"> of whom 70% selected the question </w:t>
      </w:r>
      <w:r w:rsidR="007D1D8C" w:rsidRPr="00A64EF7">
        <w:rPr>
          <w:rFonts w:asciiTheme="majorHAnsi" w:hAnsiTheme="majorHAnsi"/>
          <w:sz w:val="22"/>
          <w:szCs w:val="22"/>
        </w:rPr>
        <w:t>“What interventions (e.g., household contact tracing; early, routine DST for all TB cases) are effective at reducing nosocomial infection? What is the impact of these interventions?” More than 40% also selected “In countries without current, representative data on the burden of drug-resistant TB, what is the burden? (How) can non-representative data be used to improve estimates of DR-TB?” and “What ecologic or population-level characteristics predict resistance incidence, acquisition and/or amplification, transmission, outcomes: regimens; population burden of other diseases (e.g., HIV); degree of public-private mix in TB control; geogr</w:t>
      </w:r>
      <w:r w:rsidR="009250D9" w:rsidRPr="00A64EF7">
        <w:rPr>
          <w:rFonts w:asciiTheme="majorHAnsi" w:hAnsiTheme="majorHAnsi"/>
          <w:sz w:val="22"/>
          <w:szCs w:val="22"/>
        </w:rPr>
        <w:t>aphy or s</w:t>
      </w:r>
      <w:r w:rsidR="00F0678B" w:rsidRPr="00A64EF7">
        <w:rPr>
          <w:rFonts w:asciiTheme="majorHAnsi" w:hAnsiTheme="majorHAnsi"/>
          <w:sz w:val="22"/>
          <w:szCs w:val="22"/>
        </w:rPr>
        <w:t>ocio-economic status?” (F</w:t>
      </w:r>
      <w:r w:rsidR="005F6DA2" w:rsidRPr="00A64EF7">
        <w:rPr>
          <w:rFonts w:asciiTheme="majorHAnsi" w:hAnsiTheme="majorHAnsi"/>
          <w:sz w:val="22"/>
          <w:szCs w:val="22"/>
        </w:rPr>
        <w:t>igure 5</w:t>
      </w:r>
      <w:r w:rsidR="009250D9" w:rsidRPr="00A64EF7">
        <w:rPr>
          <w:rFonts w:asciiTheme="majorHAnsi" w:hAnsiTheme="majorHAnsi"/>
          <w:sz w:val="22"/>
          <w:szCs w:val="22"/>
        </w:rPr>
        <w:t>a)</w:t>
      </w:r>
      <w:r w:rsidR="007D1D8C" w:rsidRPr="00A64EF7">
        <w:rPr>
          <w:rFonts w:asciiTheme="majorHAnsi" w:hAnsiTheme="majorHAnsi"/>
          <w:sz w:val="22"/>
          <w:szCs w:val="22"/>
        </w:rPr>
        <w:t xml:space="preserve"> These were all ranked in the top 5 </w:t>
      </w:r>
      <w:r w:rsidR="00F0678B" w:rsidRPr="00A64EF7">
        <w:rPr>
          <w:rFonts w:asciiTheme="majorHAnsi" w:hAnsiTheme="majorHAnsi"/>
          <w:sz w:val="22"/>
          <w:szCs w:val="22"/>
        </w:rPr>
        <w:t>(F</w:t>
      </w:r>
      <w:r w:rsidR="005F6DA2" w:rsidRPr="00A64EF7">
        <w:rPr>
          <w:rFonts w:asciiTheme="majorHAnsi" w:hAnsiTheme="majorHAnsi"/>
          <w:sz w:val="22"/>
          <w:szCs w:val="22"/>
        </w:rPr>
        <w:t>igure 5</w:t>
      </w:r>
      <w:r w:rsidR="009250D9" w:rsidRPr="00A64EF7">
        <w:rPr>
          <w:rFonts w:asciiTheme="majorHAnsi" w:hAnsiTheme="majorHAnsi"/>
          <w:sz w:val="22"/>
          <w:szCs w:val="22"/>
        </w:rPr>
        <w:t>b)</w:t>
      </w:r>
      <w:r w:rsidR="007D1D8C" w:rsidRPr="00A64EF7">
        <w:rPr>
          <w:rFonts w:asciiTheme="majorHAnsi" w:hAnsiTheme="majorHAnsi"/>
          <w:sz w:val="22"/>
          <w:szCs w:val="22"/>
        </w:rPr>
        <w:t xml:space="preserve">. </w:t>
      </w:r>
      <w:r w:rsidR="00BE56EC" w:rsidRPr="00A64EF7">
        <w:rPr>
          <w:rFonts w:asciiTheme="majorHAnsi" w:hAnsiTheme="majorHAnsi"/>
          <w:sz w:val="22"/>
          <w:szCs w:val="22"/>
        </w:rPr>
        <w:t xml:space="preserve"> The topics with the fewest selections &amp; lowest rankings included the role of strain and resistance patterns as predictors of epidemiologic indicators. </w:t>
      </w:r>
    </w:p>
    <w:p w14:paraId="649B7080" w14:textId="77777777" w:rsidR="00777641" w:rsidRPr="00A64EF7" w:rsidRDefault="00777641" w:rsidP="008F3FF8">
      <w:pPr>
        <w:spacing w:line="480" w:lineRule="auto"/>
        <w:rPr>
          <w:rFonts w:asciiTheme="majorHAnsi" w:hAnsiTheme="majorHAnsi"/>
          <w:sz w:val="22"/>
          <w:szCs w:val="22"/>
        </w:rPr>
      </w:pPr>
    </w:p>
    <w:p w14:paraId="3A37DD48" w14:textId="77777777" w:rsidR="00813711" w:rsidRPr="00A64EF7" w:rsidRDefault="007D1D8C" w:rsidP="008F3FF8">
      <w:pPr>
        <w:spacing w:line="480" w:lineRule="auto"/>
        <w:rPr>
          <w:rFonts w:asciiTheme="majorHAnsi" w:hAnsiTheme="majorHAnsi"/>
          <w:sz w:val="22"/>
          <w:szCs w:val="22"/>
        </w:rPr>
      </w:pPr>
      <w:r w:rsidRPr="00A64EF7">
        <w:rPr>
          <w:rFonts w:asciiTheme="majorHAnsi" w:hAnsiTheme="majorHAnsi"/>
          <w:sz w:val="22"/>
          <w:szCs w:val="22"/>
        </w:rPr>
        <w:t xml:space="preserve">Lastly among 113 </w:t>
      </w:r>
      <w:del w:id="103" w:author="Carly Rodriguez" w:date="2014-10-22T10:08:00Z">
        <w:r w:rsidRPr="00A64EF7" w:rsidDel="00EA325C">
          <w:rPr>
            <w:rFonts w:asciiTheme="majorHAnsi" w:hAnsiTheme="majorHAnsi"/>
            <w:sz w:val="22"/>
            <w:szCs w:val="22"/>
          </w:rPr>
          <w:delText>respondents</w:delText>
        </w:r>
      </w:del>
      <w:ins w:id="104" w:author="Carly Rodriguez" w:date="2014-10-22T10:08:00Z">
        <w:r w:rsidR="00EA325C" w:rsidRPr="00A64EF7">
          <w:rPr>
            <w:rFonts w:asciiTheme="majorHAnsi" w:hAnsiTheme="majorHAnsi"/>
            <w:sz w:val="22"/>
            <w:szCs w:val="22"/>
          </w:rPr>
          <w:t>participants</w:t>
        </w:r>
      </w:ins>
      <w:r w:rsidRPr="00A64EF7">
        <w:rPr>
          <w:rFonts w:asciiTheme="majorHAnsi" w:hAnsiTheme="majorHAnsi"/>
          <w:sz w:val="22"/>
          <w:szCs w:val="22"/>
        </w:rPr>
        <w:t xml:space="preserve"> to the Management of Contacts </w:t>
      </w:r>
      <w:r w:rsidR="00EA325C" w:rsidRPr="00A64EF7">
        <w:rPr>
          <w:rFonts w:asciiTheme="majorHAnsi" w:hAnsiTheme="majorHAnsi"/>
          <w:sz w:val="22"/>
          <w:szCs w:val="22"/>
        </w:rPr>
        <w:t>Main category</w:t>
      </w:r>
      <w:r w:rsidRPr="00A64EF7">
        <w:rPr>
          <w:rFonts w:asciiTheme="majorHAnsi" w:hAnsiTheme="majorHAnsi"/>
          <w:sz w:val="22"/>
          <w:szCs w:val="22"/>
        </w:rPr>
        <w:t>, more than 80% selected, “What are optimal drugs, combinations, and durations for LTBI in known contacts of MDR-TB patients?” as a priority</w:t>
      </w:r>
      <w:r w:rsidR="00F0678B" w:rsidRPr="00A64EF7">
        <w:rPr>
          <w:rFonts w:asciiTheme="majorHAnsi" w:hAnsiTheme="majorHAnsi"/>
          <w:sz w:val="22"/>
          <w:szCs w:val="22"/>
        </w:rPr>
        <w:t xml:space="preserve"> (F</w:t>
      </w:r>
      <w:r w:rsidR="005F6DA2" w:rsidRPr="00A64EF7">
        <w:rPr>
          <w:rFonts w:asciiTheme="majorHAnsi" w:hAnsiTheme="majorHAnsi"/>
          <w:sz w:val="22"/>
          <w:szCs w:val="22"/>
        </w:rPr>
        <w:t>igure 6</w:t>
      </w:r>
      <w:r w:rsidR="009250D9" w:rsidRPr="00A64EF7">
        <w:rPr>
          <w:rFonts w:asciiTheme="majorHAnsi" w:hAnsiTheme="majorHAnsi"/>
          <w:sz w:val="22"/>
          <w:szCs w:val="22"/>
        </w:rPr>
        <w:t>a).</w:t>
      </w:r>
      <w:r w:rsidRPr="00A64EF7">
        <w:rPr>
          <w:rFonts w:asciiTheme="majorHAnsi" w:hAnsiTheme="majorHAnsi"/>
          <w:sz w:val="22"/>
          <w:szCs w:val="22"/>
        </w:rPr>
        <w:t xml:space="preserve"> Additionally, more than 60% identified, “What biomarkers can be used to distinguish infection from disease?” and “Are there biomarkers markers that can identify who, among infected contacts, is most likely to develop active disease?” and “What are the best methods for preventing household transmission?</w:t>
      </w:r>
      <w:proofErr w:type="gramStart"/>
      <w:r w:rsidRPr="00A64EF7">
        <w:rPr>
          <w:rFonts w:asciiTheme="majorHAnsi" w:hAnsiTheme="majorHAnsi"/>
          <w:sz w:val="22"/>
          <w:szCs w:val="22"/>
        </w:rPr>
        <w:t>“.</w:t>
      </w:r>
      <w:proofErr w:type="gramEnd"/>
      <w:r w:rsidRPr="00A64EF7">
        <w:rPr>
          <w:rFonts w:asciiTheme="majorHAnsi" w:hAnsiTheme="majorHAnsi"/>
          <w:sz w:val="22"/>
          <w:szCs w:val="22"/>
        </w:rPr>
        <w:t xml:space="preserve"> In addition to these four, “How can vaccines be developed to prevent infection?” was ranked among the top five in this category</w:t>
      </w:r>
      <w:r w:rsidR="00F0678B" w:rsidRPr="00A64EF7">
        <w:rPr>
          <w:rFonts w:asciiTheme="majorHAnsi" w:hAnsiTheme="majorHAnsi"/>
          <w:sz w:val="22"/>
          <w:szCs w:val="22"/>
        </w:rPr>
        <w:t xml:space="preserve"> (F</w:t>
      </w:r>
      <w:r w:rsidR="005F6DA2" w:rsidRPr="00A64EF7">
        <w:rPr>
          <w:rFonts w:asciiTheme="majorHAnsi" w:hAnsiTheme="majorHAnsi"/>
          <w:sz w:val="22"/>
          <w:szCs w:val="22"/>
        </w:rPr>
        <w:t>igure 6</w:t>
      </w:r>
      <w:r w:rsidR="009250D9" w:rsidRPr="00A64EF7">
        <w:rPr>
          <w:rFonts w:asciiTheme="majorHAnsi" w:hAnsiTheme="majorHAnsi"/>
          <w:sz w:val="22"/>
          <w:szCs w:val="22"/>
        </w:rPr>
        <w:t>b</w:t>
      </w:r>
      <w:r w:rsidR="005F6DA2" w:rsidRPr="00A64EF7">
        <w:rPr>
          <w:rFonts w:asciiTheme="majorHAnsi" w:hAnsiTheme="majorHAnsi"/>
          <w:sz w:val="22"/>
          <w:szCs w:val="22"/>
        </w:rPr>
        <w:t>, scores 3.17-4.01</w:t>
      </w:r>
      <w:r w:rsidR="009250D9" w:rsidRPr="00A64EF7">
        <w:rPr>
          <w:rFonts w:asciiTheme="majorHAnsi" w:hAnsiTheme="majorHAnsi"/>
          <w:sz w:val="22"/>
          <w:szCs w:val="22"/>
        </w:rPr>
        <w:t>)</w:t>
      </w:r>
      <w:r w:rsidRPr="00A64EF7">
        <w:rPr>
          <w:rFonts w:asciiTheme="majorHAnsi" w:hAnsiTheme="majorHAnsi"/>
          <w:sz w:val="22"/>
          <w:szCs w:val="22"/>
        </w:rPr>
        <w:t>.</w:t>
      </w:r>
      <w:r w:rsidR="00BE56EC" w:rsidRPr="00A64EF7">
        <w:rPr>
          <w:rFonts w:asciiTheme="majorHAnsi" w:hAnsiTheme="majorHAnsi"/>
          <w:sz w:val="22"/>
          <w:szCs w:val="22"/>
        </w:rPr>
        <w:t xml:space="preserve"> In contrast, </w:t>
      </w:r>
      <w:r w:rsidR="00321132" w:rsidRPr="00A64EF7">
        <w:rPr>
          <w:rFonts w:asciiTheme="majorHAnsi" w:hAnsiTheme="majorHAnsi"/>
          <w:sz w:val="22"/>
          <w:szCs w:val="22"/>
        </w:rPr>
        <w:t xml:space="preserve">topics on </w:t>
      </w:r>
      <w:r w:rsidR="00BE56EC" w:rsidRPr="00A64EF7">
        <w:rPr>
          <w:rFonts w:asciiTheme="majorHAnsi" w:hAnsiTheme="majorHAnsi"/>
          <w:sz w:val="22"/>
          <w:szCs w:val="22"/>
        </w:rPr>
        <w:t xml:space="preserve">post-exposure vaccines, </w:t>
      </w:r>
      <w:r w:rsidR="00321132" w:rsidRPr="00A64EF7">
        <w:rPr>
          <w:rFonts w:asciiTheme="majorHAnsi" w:hAnsiTheme="majorHAnsi"/>
          <w:sz w:val="22"/>
          <w:szCs w:val="22"/>
        </w:rPr>
        <w:t>averting nosocomial transmission, and individualization of prophylactic treatment were lower priorities.</w:t>
      </w:r>
    </w:p>
    <w:p w14:paraId="0C30D386" w14:textId="77777777" w:rsidR="00B41F1D" w:rsidRPr="00A64EF7" w:rsidRDefault="00B41F1D" w:rsidP="008F3FF8">
      <w:pPr>
        <w:spacing w:line="480" w:lineRule="auto"/>
        <w:rPr>
          <w:rFonts w:asciiTheme="majorHAnsi" w:hAnsiTheme="majorHAnsi"/>
          <w:sz w:val="22"/>
          <w:szCs w:val="22"/>
        </w:rPr>
      </w:pPr>
    </w:p>
    <w:p w14:paraId="482F7047" w14:textId="77777777" w:rsidR="009250D9" w:rsidRPr="00A64EF7" w:rsidRDefault="00B41F1D" w:rsidP="008F3FF8">
      <w:pPr>
        <w:spacing w:line="480" w:lineRule="auto"/>
        <w:rPr>
          <w:rFonts w:asciiTheme="majorHAnsi" w:hAnsiTheme="majorHAnsi"/>
          <w:sz w:val="22"/>
          <w:szCs w:val="22"/>
        </w:rPr>
      </w:pPr>
      <w:r w:rsidRPr="00A64EF7">
        <w:rPr>
          <w:rFonts w:asciiTheme="majorHAnsi" w:hAnsiTheme="majorHAnsi"/>
          <w:sz w:val="22"/>
          <w:szCs w:val="22"/>
        </w:rPr>
        <w:t>In the final part of the survey, which asked</w:t>
      </w:r>
      <w:r w:rsidR="00EA325C" w:rsidRPr="00A64EF7">
        <w:rPr>
          <w:rFonts w:asciiTheme="majorHAnsi" w:hAnsiTheme="majorHAnsi"/>
          <w:sz w:val="22"/>
          <w:szCs w:val="22"/>
        </w:rPr>
        <w:t xml:space="preserve"> participants to select across S</w:t>
      </w:r>
      <w:r w:rsidRPr="00A64EF7">
        <w:rPr>
          <w:rFonts w:asciiTheme="majorHAnsi" w:hAnsiTheme="majorHAnsi"/>
          <w:sz w:val="22"/>
          <w:szCs w:val="22"/>
        </w:rPr>
        <w:t xml:space="preserve">ubcategories of the </w:t>
      </w:r>
      <w:r w:rsidR="00EA325C" w:rsidRPr="00A64EF7">
        <w:rPr>
          <w:rFonts w:asciiTheme="majorHAnsi" w:hAnsiTheme="majorHAnsi"/>
          <w:sz w:val="22"/>
          <w:szCs w:val="22"/>
        </w:rPr>
        <w:t>Main categories (Lab Support, Treatment Strategy, Programmatically Relevant Research, Epidemiology and Management of C</w:t>
      </w:r>
      <w:r w:rsidRPr="00A64EF7">
        <w:rPr>
          <w:rFonts w:asciiTheme="majorHAnsi" w:hAnsiTheme="majorHAnsi"/>
          <w:sz w:val="22"/>
          <w:szCs w:val="22"/>
        </w:rPr>
        <w:t>ontacts)</w:t>
      </w:r>
      <w:r w:rsidR="009250D9" w:rsidRPr="00A64EF7">
        <w:rPr>
          <w:rFonts w:asciiTheme="majorHAnsi" w:hAnsiTheme="majorHAnsi"/>
          <w:sz w:val="22"/>
          <w:szCs w:val="22"/>
        </w:rPr>
        <w:t xml:space="preserve">, the top </w:t>
      </w:r>
      <w:r w:rsidR="005F6DA2" w:rsidRPr="00A64EF7">
        <w:rPr>
          <w:rFonts w:asciiTheme="majorHAnsi" w:hAnsiTheme="majorHAnsi"/>
          <w:sz w:val="22"/>
          <w:szCs w:val="22"/>
        </w:rPr>
        <w:t>choice</w:t>
      </w:r>
      <w:r w:rsidR="00321132" w:rsidRPr="00A64EF7">
        <w:rPr>
          <w:rFonts w:asciiTheme="majorHAnsi" w:hAnsiTheme="majorHAnsi"/>
          <w:sz w:val="22"/>
          <w:szCs w:val="22"/>
        </w:rPr>
        <w:t xml:space="preserve"> </w:t>
      </w:r>
      <w:r w:rsidR="005F6DA2" w:rsidRPr="00A64EF7">
        <w:rPr>
          <w:rFonts w:asciiTheme="majorHAnsi" w:hAnsiTheme="majorHAnsi"/>
          <w:sz w:val="22"/>
          <w:szCs w:val="22"/>
        </w:rPr>
        <w:t>was</w:t>
      </w:r>
      <w:r w:rsidR="00321132" w:rsidRPr="00A64EF7">
        <w:rPr>
          <w:rFonts w:asciiTheme="majorHAnsi" w:hAnsiTheme="majorHAnsi"/>
          <w:sz w:val="22"/>
          <w:szCs w:val="22"/>
        </w:rPr>
        <w:t xml:space="preserve"> short regimens</w:t>
      </w:r>
      <w:r w:rsidR="005F6DA2" w:rsidRPr="00A64EF7">
        <w:rPr>
          <w:rFonts w:asciiTheme="majorHAnsi" w:hAnsiTheme="majorHAnsi"/>
          <w:sz w:val="22"/>
          <w:szCs w:val="22"/>
        </w:rPr>
        <w:t> (3.29)</w:t>
      </w:r>
      <w:r w:rsidR="00321132" w:rsidRPr="00A64EF7">
        <w:rPr>
          <w:rFonts w:asciiTheme="majorHAnsi" w:hAnsiTheme="majorHAnsi"/>
          <w:sz w:val="22"/>
          <w:szCs w:val="22"/>
        </w:rPr>
        <w:t xml:space="preserve">, </w:t>
      </w:r>
      <w:r w:rsidR="00023060" w:rsidRPr="00A64EF7">
        <w:rPr>
          <w:rFonts w:asciiTheme="majorHAnsi" w:hAnsiTheme="majorHAnsi"/>
          <w:sz w:val="22"/>
          <w:szCs w:val="22"/>
        </w:rPr>
        <w:t>including</w:t>
      </w:r>
      <w:r w:rsidR="00321132" w:rsidRPr="00A64EF7">
        <w:rPr>
          <w:rFonts w:asciiTheme="majorHAnsi" w:hAnsiTheme="majorHAnsi"/>
          <w:sz w:val="22"/>
          <w:szCs w:val="22"/>
        </w:rPr>
        <w:t xml:space="preserve"> in heavily exposed populations</w:t>
      </w:r>
      <w:r w:rsidR="005F6DA2" w:rsidRPr="00A64EF7">
        <w:rPr>
          <w:rFonts w:asciiTheme="majorHAnsi" w:hAnsiTheme="majorHAnsi"/>
          <w:sz w:val="22"/>
          <w:szCs w:val="22"/>
        </w:rPr>
        <w:t xml:space="preserve"> (</w:t>
      </w:r>
      <w:r w:rsidR="00023060" w:rsidRPr="00A64EF7">
        <w:rPr>
          <w:rFonts w:asciiTheme="majorHAnsi" w:hAnsiTheme="majorHAnsi"/>
          <w:sz w:val="22"/>
          <w:szCs w:val="22"/>
        </w:rPr>
        <w:t>5.15)</w:t>
      </w:r>
      <w:r w:rsidR="00321132" w:rsidRPr="00A64EF7">
        <w:rPr>
          <w:rFonts w:asciiTheme="majorHAnsi" w:hAnsiTheme="majorHAnsi"/>
          <w:sz w:val="22"/>
          <w:szCs w:val="22"/>
        </w:rPr>
        <w:t xml:space="preserve">; prevention and identification of secondary cases (through treatment, prophylaxis, vaccines and </w:t>
      </w:r>
      <w:proofErr w:type="spellStart"/>
      <w:r w:rsidR="00321132" w:rsidRPr="00A64EF7">
        <w:rPr>
          <w:rFonts w:asciiTheme="majorHAnsi" w:hAnsiTheme="majorHAnsi"/>
          <w:sz w:val="22"/>
          <w:szCs w:val="22"/>
        </w:rPr>
        <w:t>casefinding</w:t>
      </w:r>
      <w:proofErr w:type="spellEnd"/>
      <w:r w:rsidR="00321132" w:rsidRPr="00A64EF7">
        <w:rPr>
          <w:rFonts w:asciiTheme="majorHAnsi" w:hAnsiTheme="majorHAnsi"/>
          <w:sz w:val="22"/>
          <w:szCs w:val="22"/>
        </w:rPr>
        <w:t>, improved diagnostics for difficult-to-diagnose populations); as well as implementation research</w:t>
      </w:r>
      <w:r w:rsidR="00F0678B" w:rsidRPr="00A64EF7">
        <w:rPr>
          <w:rFonts w:asciiTheme="majorHAnsi" w:hAnsiTheme="majorHAnsi"/>
          <w:sz w:val="22"/>
          <w:szCs w:val="22"/>
        </w:rPr>
        <w:t xml:space="preserve"> (F</w:t>
      </w:r>
      <w:r w:rsidR="00023060" w:rsidRPr="00A64EF7">
        <w:rPr>
          <w:rFonts w:asciiTheme="majorHAnsi" w:hAnsiTheme="majorHAnsi"/>
          <w:sz w:val="22"/>
          <w:szCs w:val="22"/>
        </w:rPr>
        <w:t>igure 7)</w:t>
      </w:r>
      <w:r w:rsidR="00321132" w:rsidRPr="00A64EF7">
        <w:rPr>
          <w:rFonts w:asciiTheme="majorHAnsi" w:hAnsiTheme="majorHAnsi"/>
          <w:sz w:val="22"/>
          <w:szCs w:val="22"/>
        </w:rPr>
        <w:t xml:space="preserve">. </w:t>
      </w:r>
    </w:p>
    <w:p w14:paraId="5EF34143" w14:textId="77777777" w:rsidR="005F1407" w:rsidRPr="00A64EF7" w:rsidRDefault="005F1407" w:rsidP="008F3FF8">
      <w:pPr>
        <w:spacing w:line="480" w:lineRule="auto"/>
        <w:rPr>
          <w:rFonts w:asciiTheme="majorHAnsi" w:eastAsia="Times New Roman" w:hAnsiTheme="majorHAnsi" w:cs="Times New Roman"/>
          <w:sz w:val="22"/>
          <w:szCs w:val="22"/>
        </w:rPr>
      </w:pPr>
    </w:p>
    <w:p w14:paraId="351B8FA4" w14:textId="77777777" w:rsidR="005F1407" w:rsidRPr="00A64EF7" w:rsidRDefault="00023060" w:rsidP="008F3FF8">
      <w:pPr>
        <w:spacing w:line="480" w:lineRule="auto"/>
        <w:rPr>
          <w:rFonts w:asciiTheme="majorHAnsi" w:eastAsia="Times New Roman" w:hAnsiTheme="majorHAnsi" w:cs="Times New Roman"/>
          <w:b/>
          <w:sz w:val="22"/>
          <w:szCs w:val="22"/>
        </w:rPr>
      </w:pPr>
      <w:r w:rsidRPr="00A64EF7">
        <w:rPr>
          <w:rFonts w:asciiTheme="majorHAnsi" w:eastAsia="Times New Roman" w:hAnsiTheme="majorHAnsi" w:cs="Times New Roman"/>
          <w:b/>
          <w:sz w:val="22"/>
          <w:szCs w:val="22"/>
        </w:rPr>
        <w:t>Internal validity and robustness</w:t>
      </w:r>
    </w:p>
    <w:p w14:paraId="7D625A6B" w14:textId="77777777" w:rsidR="00023060" w:rsidRPr="00A64EF7" w:rsidRDefault="00023060" w:rsidP="008F3FF8">
      <w:pPr>
        <w:spacing w:line="480" w:lineRule="auto"/>
        <w:rPr>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The overlap bet</w:t>
      </w:r>
      <w:r w:rsidR="00EA325C" w:rsidRPr="00A64EF7">
        <w:rPr>
          <w:rFonts w:asciiTheme="majorHAnsi" w:eastAsia="Times New Roman" w:hAnsiTheme="majorHAnsi" w:cs="Times New Roman"/>
          <w:sz w:val="22"/>
          <w:szCs w:val="22"/>
        </w:rPr>
        <w:t>ween questions selected in the S</w:t>
      </w:r>
      <w:r w:rsidRPr="00A64EF7">
        <w:rPr>
          <w:rFonts w:asciiTheme="majorHAnsi" w:eastAsia="Times New Roman" w:hAnsiTheme="majorHAnsi" w:cs="Times New Roman"/>
          <w:sz w:val="22"/>
          <w:szCs w:val="22"/>
        </w:rPr>
        <w:t>ubcategories a</w:t>
      </w:r>
      <w:r w:rsidR="00EA325C" w:rsidRPr="00A64EF7">
        <w:rPr>
          <w:rFonts w:asciiTheme="majorHAnsi" w:eastAsia="Times New Roman" w:hAnsiTheme="majorHAnsi" w:cs="Times New Roman"/>
          <w:sz w:val="22"/>
          <w:szCs w:val="22"/>
        </w:rPr>
        <w:t>nd the priority ranking across S</w:t>
      </w:r>
      <w:r w:rsidRPr="00A64EF7">
        <w:rPr>
          <w:rFonts w:asciiTheme="majorHAnsi" w:eastAsia="Times New Roman" w:hAnsiTheme="majorHAnsi" w:cs="Times New Roman"/>
          <w:sz w:val="22"/>
          <w:szCs w:val="22"/>
        </w:rPr>
        <w:t xml:space="preserve">ubcategories was substantial, suggesting strong internal consistency in the survey responses. Rare exceptions include that </w:t>
      </w:r>
      <w:r w:rsidR="00B977AD">
        <w:rPr>
          <w:rFonts w:asciiTheme="majorHAnsi" w:eastAsia="Times New Roman" w:hAnsiTheme="majorHAnsi" w:cs="Times New Roman"/>
          <w:sz w:val="22"/>
          <w:szCs w:val="22"/>
        </w:rPr>
        <w:t>“</w:t>
      </w:r>
      <w:r w:rsidRPr="00A64EF7">
        <w:rPr>
          <w:rFonts w:asciiTheme="majorHAnsi" w:eastAsia="Times New Roman" w:hAnsiTheme="majorHAnsi" w:cs="Times New Roman"/>
          <w:sz w:val="22"/>
          <w:szCs w:val="22"/>
        </w:rPr>
        <w:t>vaccines as a stra</w:t>
      </w:r>
      <w:r w:rsidR="00B977AD">
        <w:rPr>
          <w:rFonts w:asciiTheme="majorHAnsi" w:eastAsia="Times New Roman" w:hAnsiTheme="majorHAnsi" w:cs="Times New Roman"/>
          <w:sz w:val="22"/>
          <w:szCs w:val="22"/>
        </w:rPr>
        <w:t xml:space="preserve">tegy for management of contacts“ </w:t>
      </w:r>
      <w:r w:rsidRPr="00A64EF7">
        <w:rPr>
          <w:rFonts w:asciiTheme="majorHAnsi" w:eastAsia="Times New Roman" w:hAnsiTheme="majorHAnsi" w:cs="Times New Roman"/>
          <w:sz w:val="22"/>
          <w:szCs w:val="22"/>
        </w:rPr>
        <w:t>was selected as the 3</w:t>
      </w:r>
      <w:r w:rsidRPr="00A64EF7">
        <w:rPr>
          <w:rFonts w:asciiTheme="majorHAnsi" w:eastAsia="Times New Roman" w:hAnsiTheme="majorHAnsi" w:cs="Times New Roman"/>
          <w:sz w:val="22"/>
          <w:szCs w:val="22"/>
          <w:vertAlign w:val="superscript"/>
        </w:rPr>
        <w:t>rd</w:t>
      </w:r>
      <w:r w:rsidR="00EA325C" w:rsidRPr="00A64EF7">
        <w:rPr>
          <w:rFonts w:asciiTheme="majorHAnsi" w:eastAsia="Times New Roman" w:hAnsiTheme="majorHAnsi" w:cs="Times New Roman"/>
          <w:sz w:val="22"/>
          <w:szCs w:val="22"/>
        </w:rPr>
        <w:t>-ranked S</w:t>
      </w:r>
      <w:r w:rsidRPr="00A64EF7">
        <w:rPr>
          <w:rFonts w:asciiTheme="majorHAnsi" w:eastAsia="Times New Roman" w:hAnsiTheme="majorHAnsi" w:cs="Times New Roman"/>
          <w:sz w:val="22"/>
          <w:szCs w:val="22"/>
        </w:rPr>
        <w:t>ubcategory overall</w:t>
      </w:r>
      <w:r w:rsidR="00B977AD">
        <w:rPr>
          <w:rFonts w:asciiTheme="majorHAnsi" w:eastAsia="Times New Roman" w:hAnsiTheme="majorHAnsi" w:cs="Times New Roman"/>
          <w:sz w:val="22"/>
          <w:szCs w:val="22"/>
        </w:rPr>
        <w:t xml:space="preserve"> </w:t>
      </w:r>
      <w:r w:rsidRPr="00A64EF7">
        <w:rPr>
          <w:rFonts w:asciiTheme="majorHAnsi" w:eastAsia="Times New Roman" w:hAnsiTheme="majorHAnsi" w:cs="Times New Roman"/>
          <w:sz w:val="22"/>
          <w:szCs w:val="22"/>
        </w:rPr>
        <w:t>while the related questions were 4</w:t>
      </w:r>
      <w:r w:rsidRPr="00A64EF7">
        <w:rPr>
          <w:rFonts w:asciiTheme="majorHAnsi" w:eastAsia="Times New Roman" w:hAnsiTheme="majorHAnsi" w:cs="Times New Roman"/>
          <w:sz w:val="22"/>
          <w:szCs w:val="22"/>
          <w:vertAlign w:val="superscript"/>
        </w:rPr>
        <w:t>th</w:t>
      </w:r>
      <w:r w:rsidRPr="00A64EF7">
        <w:rPr>
          <w:rFonts w:asciiTheme="majorHAnsi" w:eastAsia="Times New Roman" w:hAnsiTheme="majorHAnsi" w:cs="Times New Roman"/>
          <w:sz w:val="22"/>
          <w:szCs w:val="22"/>
        </w:rPr>
        <w:t xml:space="preserve"> and 6</w:t>
      </w:r>
      <w:r w:rsidRPr="00A64EF7">
        <w:rPr>
          <w:rFonts w:asciiTheme="majorHAnsi" w:eastAsia="Times New Roman" w:hAnsiTheme="majorHAnsi" w:cs="Times New Roman"/>
          <w:sz w:val="22"/>
          <w:szCs w:val="22"/>
          <w:vertAlign w:val="superscript"/>
        </w:rPr>
        <w:t>th</w:t>
      </w:r>
      <w:r w:rsidRPr="00A64EF7">
        <w:rPr>
          <w:rFonts w:asciiTheme="majorHAnsi" w:eastAsia="Times New Roman" w:hAnsiTheme="majorHAnsi" w:cs="Times New Roman"/>
          <w:sz w:val="22"/>
          <w:szCs w:val="22"/>
        </w:rPr>
        <w:t xml:space="preserve"> within the Management of Contacts </w:t>
      </w:r>
      <w:r w:rsidR="00EA325C" w:rsidRPr="00A64EF7">
        <w:rPr>
          <w:rFonts w:asciiTheme="majorHAnsi" w:eastAsia="Times New Roman" w:hAnsiTheme="majorHAnsi" w:cs="Times New Roman"/>
          <w:sz w:val="22"/>
          <w:szCs w:val="22"/>
        </w:rPr>
        <w:t>Main category</w:t>
      </w:r>
      <w:r w:rsidRPr="00A64EF7">
        <w:rPr>
          <w:rFonts w:asciiTheme="majorHAnsi" w:eastAsia="Times New Roman" w:hAnsiTheme="majorHAnsi" w:cs="Times New Roman"/>
          <w:sz w:val="22"/>
          <w:szCs w:val="22"/>
        </w:rPr>
        <w:t>. Similarly, access to MDR-TB diagnosis and treatment was selected as 4</w:t>
      </w:r>
      <w:r w:rsidRPr="00A64EF7">
        <w:rPr>
          <w:rFonts w:asciiTheme="majorHAnsi" w:eastAsia="Times New Roman" w:hAnsiTheme="majorHAnsi" w:cs="Times New Roman"/>
          <w:sz w:val="22"/>
          <w:szCs w:val="22"/>
          <w:vertAlign w:val="superscript"/>
        </w:rPr>
        <w:t>th</w:t>
      </w:r>
      <w:r w:rsidR="00EA325C" w:rsidRPr="00A64EF7">
        <w:rPr>
          <w:rFonts w:asciiTheme="majorHAnsi" w:eastAsia="Times New Roman" w:hAnsiTheme="majorHAnsi" w:cs="Times New Roman"/>
          <w:sz w:val="22"/>
          <w:szCs w:val="22"/>
        </w:rPr>
        <w:t xml:space="preserve"> in the Programmatically Relevant R</w:t>
      </w:r>
      <w:r w:rsidRPr="00A64EF7">
        <w:rPr>
          <w:rFonts w:asciiTheme="majorHAnsi" w:eastAsia="Times New Roman" w:hAnsiTheme="majorHAnsi" w:cs="Times New Roman"/>
          <w:sz w:val="22"/>
          <w:szCs w:val="22"/>
        </w:rPr>
        <w:t>esearch</w:t>
      </w:r>
      <w:r w:rsidR="00EA325C" w:rsidRPr="00A64EF7">
        <w:rPr>
          <w:rFonts w:asciiTheme="majorHAnsi" w:eastAsia="Times New Roman" w:hAnsiTheme="majorHAnsi" w:cs="Times New Roman"/>
          <w:sz w:val="22"/>
          <w:szCs w:val="22"/>
        </w:rPr>
        <w:t xml:space="preserve"> Main category</w:t>
      </w:r>
      <w:r w:rsidRPr="00A64EF7">
        <w:rPr>
          <w:rFonts w:asciiTheme="majorHAnsi" w:eastAsia="Times New Roman" w:hAnsiTheme="majorHAnsi" w:cs="Times New Roman"/>
          <w:sz w:val="22"/>
          <w:szCs w:val="22"/>
        </w:rPr>
        <w:t xml:space="preserve"> while </w:t>
      </w:r>
      <w:del w:id="105" w:author="Carly Rodriguez" w:date="2014-10-22T10:08:00Z">
        <w:r w:rsidRPr="00A64EF7" w:rsidDel="00EA325C">
          <w:rPr>
            <w:rFonts w:asciiTheme="majorHAnsi" w:eastAsia="Times New Roman" w:hAnsiTheme="majorHAnsi" w:cs="Times New Roman"/>
            <w:sz w:val="22"/>
            <w:szCs w:val="22"/>
          </w:rPr>
          <w:delText>respondents</w:delText>
        </w:r>
      </w:del>
      <w:ins w:id="106" w:author="Carly Rodriguez" w:date="2014-10-22T10:08:00Z">
        <w:r w:rsidR="00EA325C" w:rsidRPr="00A64EF7">
          <w:rPr>
            <w:rFonts w:asciiTheme="majorHAnsi" w:eastAsia="Times New Roman" w:hAnsiTheme="majorHAnsi" w:cs="Times New Roman"/>
            <w:sz w:val="22"/>
            <w:szCs w:val="22"/>
          </w:rPr>
          <w:t>participants</w:t>
        </w:r>
      </w:ins>
      <w:r w:rsidRPr="00A64EF7">
        <w:rPr>
          <w:rFonts w:asciiTheme="majorHAnsi" w:eastAsia="Times New Roman" w:hAnsiTheme="majorHAnsi" w:cs="Times New Roman"/>
          <w:sz w:val="22"/>
          <w:szCs w:val="22"/>
        </w:rPr>
        <w:t xml:space="preserve"> scored it 4</w:t>
      </w:r>
      <w:r w:rsidRPr="00A64EF7">
        <w:rPr>
          <w:rFonts w:asciiTheme="majorHAnsi" w:eastAsia="Times New Roman" w:hAnsiTheme="majorHAnsi" w:cs="Times New Roman"/>
          <w:sz w:val="22"/>
          <w:szCs w:val="22"/>
          <w:vertAlign w:val="superscript"/>
        </w:rPr>
        <w:t>th</w:t>
      </w:r>
      <w:r w:rsidR="00B977AD">
        <w:rPr>
          <w:rFonts w:asciiTheme="majorHAnsi" w:eastAsia="Times New Roman" w:hAnsiTheme="majorHAnsi" w:cs="Times New Roman"/>
          <w:sz w:val="22"/>
          <w:szCs w:val="22"/>
        </w:rPr>
        <w:t xml:space="preserve"> overall. </w:t>
      </w:r>
      <w:r w:rsidRPr="00A64EF7">
        <w:rPr>
          <w:rFonts w:asciiTheme="majorHAnsi" w:eastAsia="Times New Roman" w:hAnsiTheme="majorHAnsi" w:cs="Times New Roman"/>
          <w:sz w:val="22"/>
          <w:szCs w:val="22"/>
        </w:rPr>
        <w:t xml:space="preserve">Other top-ranked </w:t>
      </w:r>
      <w:r w:rsidR="00EA325C" w:rsidRPr="00A64EF7">
        <w:rPr>
          <w:rFonts w:asciiTheme="majorHAnsi" w:eastAsia="Times New Roman" w:hAnsiTheme="majorHAnsi" w:cs="Times New Roman"/>
          <w:sz w:val="22"/>
          <w:szCs w:val="22"/>
        </w:rPr>
        <w:t>S</w:t>
      </w:r>
      <w:r w:rsidRPr="00A64EF7">
        <w:rPr>
          <w:rFonts w:asciiTheme="majorHAnsi" w:eastAsia="Times New Roman" w:hAnsiTheme="majorHAnsi" w:cs="Times New Roman"/>
          <w:sz w:val="22"/>
          <w:szCs w:val="22"/>
        </w:rPr>
        <w:t xml:space="preserve">ubcategories comprised questions that were in the top 3 within the </w:t>
      </w:r>
      <w:ins w:id="107" w:author="Carly Rodriguez" w:date="2014-10-22T10:12:00Z">
        <w:r w:rsidR="00EA325C" w:rsidRPr="00A64EF7">
          <w:rPr>
            <w:rFonts w:asciiTheme="majorHAnsi" w:eastAsia="Times New Roman" w:hAnsiTheme="majorHAnsi" w:cs="Times New Roman"/>
            <w:sz w:val="22"/>
            <w:szCs w:val="22"/>
          </w:rPr>
          <w:t>S</w:t>
        </w:r>
      </w:ins>
      <w:del w:id="108" w:author="Carly Rodriguez" w:date="2014-10-22T10:12:00Z">
        <w:r w:rsidRPr="00A64EF7" w:rsidDel="00EA325C">
          <w:rPr>
            <w:rFonts w:asciiTheme="majorHAnsi" w:eastAsia="Times New Roman" w:hAnsiTheme="majorHAnsi" w:cs="Times New Roman"/>
            <w:sz w:val="22"/>
            <w:szCs w:val="22"/>
          </w:rPr>
          <w:delText>s</w:delText>
        </w:r>
      </w:del>
      <w:r w:rsidRPr="00A64EF7">
        <w:rPr>
          <w:rFonts w:asciiTheme="majorHAnsi" w:eastAsia="Times New Roman" w:hAnsiTheme="majorHAnsi" w:cs="Times New Roman"/>
          <w:sz w:val="22"/>
          <w:szCs w:val="22"/>
        </w:rPr>
        <w:t xml:space="preserve">ubcategory rankings. </w:t>
      </w:r>
    </w:p>
    <w:p w14:paraId="4133C4E4" w14:textId="77777777" w:rsidR="00F0678B" w:rsidRPr="00A64EF7" w:rsidRDefault="00F0678B" w:rsidP="008F3FF8">
      <w:pPr>
        <w:spacing w:line="480" w:lineRule="auto"/>
        <w:rPr>
          <w:rFonts w:asciiTheme="majorHAnsi" w:eastAsia="Times New Roman" w:hAnsiTheme="majorHAnsi" w:cs="Times New Roman"/>
          <w:sz w:val="22"/>
          <w:szCs w:val="22"/>
        </w:rPr>
      </w:pPr>
    </w:p>
    <w:p w14:paraId="7A1528C7" w14:textId="77777777" w:rsidR="005F1407" w:rsidRPr="00A64EF7" w:rsidRDefault="008367F8" w:rsidP="008F3FF8">
      <w:pPr>
        <w:spacing w:line="480" w:lineRule="auto"/>
        <w:rPr>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 xml:space="preserve">In addition to the imputation of unselected questions, weighting by response rate was also used </w:t>
      </w:r>
      <w:ins w:id="109" w:author="Carly Rodriguez" w:date="2014-10-22T10:12:00Z">
        <w:r w:rsidR="00EA325C" w:rsidRPr="00A64EF7">
          <w:rPr>
            <w:rFonts w:asciiTheme="majorHAnsi" w:eastAsia="Times New Roman" w:hAnsiTheme="majorHAnsi" w:cs="Times New Roman"/>
            <w:sz w:val="22"/>
            <w:szCs w:val="22"/>
          </w:rPr>
          <w:t xml:space="preserve">to </w:t>
        </w:r>
      </w:ins>
      <w:r w:rsidRPr="00A64EF7">
        <w:rPr>
          <w:rFonts w:asciiTheme="majorHAnsi" w:eastAsia="Times New Roman" w:hAnsiTheme="majorHAnsi" w:cs="Times New Roman"/>
          <w:sz w:val="22"/>
          <w:szCs w:val="22"/>
        </w:rPr>
        <w:t>account for non-response. The results from the weighting were very similar to the imputation and are not presented.</w:t>
      </w:r>
    </w:p>
    <w:p w14:paraId="18CA6536" w14:textId="77777777" w:rsidR="00777641" w:rsidRPr="00A64EF7" w:rsidRDefault="00777641" w:rsidP="008F3FF8">
      <w:pPr>
        <w:spacing w:line="480" w:lineRule="auto"/>
        <w:rPr>
          <w:rFonts w:asciiTheme="majorHAnsi" w:eastAsia="Times New Roman" w:hAnsiTheme="majorHAnsi" w:cs="Times New Roman"/>
          <w:sz w:val="22"/>
          <w:szCs w:val="22"/>
        </w:rPr>
      </w:pPr>
    </w:p>
    <w:p w14:paraId="27999977" w14:textId="77777777" w:rsidR="00777641" w:rsidRPr="00A64EF7" w:rsidRDefault="00777641" w:rsidP="008F3FF8">
      <w:pPr>
        <w:spacing w:line="480" w:lineRule="auto"/>
        <w:rPr>
          <w:rFonts w:asciiTheme="majorHAnsi" w:eastAsia="Times New Roman" w:hAnsiTheme="majorHAnsi" w:cs="Times New Roman"/>
          <w:b/>
          <w:sz w:val="22"/>
          <w:szCs w:val="22"/>
        </w:rPr>
      </w:pPr>
      <w:r w:rsidRPr="00A64EF7">
        <w:rPr>
          <w:rFonts w:asciiTheme="majorHAnsi" w:eastAsia="Times New Roman" w:hAnsiTheme="majorHAnsi" w:cs="Times New Roman"/>
          <w:b/>
          <w:sz w:val="22"/>
          <w:szCs w:val="22"/>
        </w:rPr>
        <w:t>Discussion</w:t>
      </w:r>
    </w:p>
    <w:p w14:paraId="4AA143B2" w14:textId="77777777" w:rsidR="00777641" w:rsidRPr="00A64EF7" w:rsidRDefault="00D77CE6" w:rsidP="008F3FF8">
      <w:pPr>
        <w:spacing w:line="480" w:lineRule="auto"/>
        <w:rPr>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 xml:space="preserve">This third research agenda informing the programmatic management of drug-resistant TB is the result of a lengthy, </w:t>
      </w:r>
      <w:r w:rsidR="00777641" w:rsidRPr="00A64EF7">
        <w:rPr>
          <w:rFonts w:asciiTheme="majorHAnsi" w:eastAsia="Times New Roman" w:hAnsiTheme="majorHAnsi" w:cs="Times New Roman"/>
          <w:sz w:val="22"/>
          <w:szCs w:val="22"/>
        </w:rPr>
        <w:t xml:space="preserve">multistep, systematic, and consultative approach to identify current research priorities. </w:t>
      </w:r>
      <w:r w:rsidRPr="00A64EF7">
        <w:rPr>
          <w:rFonts w:asciiTheme="majorHAnsi" w:eastAsia="Times New Roman" w:hAnsiTheme="majorHAnsi" w:cs="Times New Roman"/>
          <w:sz w:val="22"/>
          <w:szCs w:val="22"/>
        </w:rPr>
        <w:t xml:space="preserve"> It builds on the pioneering efforts that led to publications in 2001 and 2008</w:t>
      </w:r>
      <w:r w:rsidR="00F20559" w:rsidRPr="00A64EF7">
        <w:rPr>
          <w:rFonts w:asciiTheme="majorHAnsi" w:eastAsia="Times New Roman" w:hAnsiTheme="majorHAnsi" w:cs="Times New Roman"/>
          <w:sz w:val="22"/>
          <w:szCs w:val="22"/>
        </w:rPr>
        <w:t xml:space="preserve"> </w:t>
      </w:r>
      <w:r w:rsidR="00F20559" w:rsidRPr="00A64EF7">
        <w:rPr>
          <w:rFonts w:asciiTheme="majorHAnsi" w:eastAsia="Times New Roman" w:hAnsiTheme="majorHAnsi" w:cs="Times New Roman"/>
          <w:sz w:val="22"/>
          <w:szCs w:val="22"/>
        </w:rPr>
        <w:fldChar w:fldCharType="begin">
          <w:fldData xml:space="preserve">PEVuZE5vdGU+PENpdGU+PEF1dGhvcj5HdXB0YTwvQXV0aG9yPjxZZWFyPjIwMDM8L1llYXI+PFJl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</w:fldData>
        </w:fldChar>
      </w:r>
      <w:r w:rsidR="00F20559" w:rsidRPr="00A64EF7">
        <w:rPr>
          <w:rFonts w:asciiTheme="majorHAnsi" w:eastAsia="Times New Roman" w:hAnsiTheme="majorHAnsi" w:cs="Times New Roman"/>
          <w:sz w:val="22"/>
          <w:szCs w:val="22"/>
        </w:rPr>
        <w:instrText xml:space="preserve"> ADDIN EN.CITE </w:instrText>
      </w:r>
      <w:r w:rsidR="00F20559" w:rsidRPr="00A64EF7">
        <w:rPr>
          <w:rFonts w:asciiTheme="majorHAnsi" w:eastAsia="Times New Roman" w:hAnsiTheme="majorHAnsi" w:cs="Times New Roman"/>
          <w:sz w:val="22"/>
          <w:szCs w:val="22"/>
        </w:rPr>
        <w:fldChar w:fldCharType="begin">
          <w:fldData xml:space="preserve">PEVuZE5vdGU+PENpdGU+PEF1dGhvcj5HdXB0YTwvQXV0aG9yPjxZZWFyPjIwMDM8L1llYXI+PFJl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</w:fldData>
        </w:fldChar>
      </w:r>
      <w:r w:rsidR="00F20559" w:rsidRPr="00A64EF7">
        <w:rPr>
          <w:rFonts w:asciiTheme="majorHAnsi" w:eastAsia="Times New Roman" w:hAnsiTheme="majorHAnsi" w:cs="Times New Roman"/>
          <w:sz w:val="22"/>
          <w:szCs w:val="22"/>
        </w:rPr>
        <w:instrText xml:space="preserve"> ADDIN EN.CITE.DATA </w:instrText>
      </w:r>
      <w:r w:rsidR="00F20559" w:rsidRPr="00A64EF7">
        <w:rPr>
          <w:rFonts w:asciiTheme="majorHAnsi" w:eastAsia="Times New Roman" w:hAnsiTheme="majorHAnsi" w:cs="Times New Roman"/>
          <w:sz w:val="22"/>
          <w:szCs w:val="22"/>
        </w:rPr>
      </w:r>
      <w:r w:rsidR="00F20559" w:rsidRPr="00A64EF7">
        <w:rPr>
          <w:rFonts w:asciiTheme="majorHAnsi" w:eastAsia="Times New Roman" w:hAnsiTheme="majorHAnsi" w:cs="Times New Roman"/>
          <w:sz w:val="22"/>
          <w:szCs w:val="22"/>
        </w:rPr>
        <w:fldChar w:fldCharType="end"/>
      </w:r>
      <w:r w:rsidR="00F20559" w:rsidRPr="00A64EF7">
        <w:rPr>
          <w:rFonts w:asciiTheme="majorHAnsi" w:eastAsia="Times New Roman" w:hAnsiTheme="majorHAnsi" w:cs="Times New Roman"/>
          <w:sz w:val="22"/>
          <w:szCs w:val="22"/>
        </w:rPr>
      </w:r>
      <w:r w:rsidR="00F20559" w:rsidRPr="00A64EF7">
        <w:rPr>
          <w:rFonts w:asciiTheme="majorHAnsi" w:eastAsia="Times New Roman" w:hAnsiTheme="majorHAnsi" w:cs="Times New Roman"/>
          <w:sz w:val="22"/>
          <w:szCs w:val="22"/>
        </w:rPr>
        <w:fldChar w:fldCharType="separate"/>
      </w:r>
      <w:r w:rsidR="00F20559" w:rsidRPr="00A64EF7">
        <w:rPr>
          <w:rFonts w:asciiTheme="majorHAnsi" w:eastAsia="Times New Roman" w:hAnsiTheme="majorHAnsi" w:cs="Times New Roman"/>
          <w:noProof/>
          <w:sz w:val="22"/>
          <w:szCs w:val="22"/>
        </w:rPr>
        <w:t>[</w:t>
      </w:r>
      <w:hyperlink w:anchor="_ENREF_1" w:tooltip="Cobelens, 2008 #1" w:history="1">
        <w:r w:rsidR="00D47435" w:rsidRPr="00A64EF7">
          <w:rPr>
            <w:rFonts w:asciiTheme="majorHAnsi" w:eastAsia="Times New Roman" w:hAnsiTheme="majorHAnsi" w:cs="Times New Roman"/>
            <w:noProof/>
            <w:sz w:val="22"/>
            <w:szCs w:val="22"/>
          </w:rPr>
          <w:t>1</w:t>
        </w:r>
      </w:hyperlink>
      <w:r w:rsidR="00F20559" w:rsidRPr="00A64EF7">
        <w:rPr>
          <w:rFonts w:asciiTheme="majorHAnsi" w:eastAsia="Times New Roman" w:hAnsiTheme="majorHAnsi" w:cs="Times New Roman"/>
          <w:noProof/>
          <w:sz w:val="22"/>
          <w:szCs w:val="22"/>
        </w:rPr>
        <w:t>,</w:t>
      </w:r>
      <w:hyperlink w:anchor="_ENREF_2" w:tooltip="Gupta, 2003 #2" w:history="1">
        <w:r w:rsidR="00D47435" w:rsidRPr="00A64EF7">
          <w:rPr>
            <w:rFonts w:asciiTheme="majorHAnsi" w:eastAsia="Times New Roman" w:hAnsiTheme="majorHAnsi" w:cs="Times New Roman"/>
            <w:noProof/>
            <w:sz w:val="22"/>
            <w:szCs w:val="22"/>
          </w:rPr>
          <w:t>2</w:t>
        </w:r>
      </w:hyperlink>
      <w:r w:rsidR="00F20559" w:rsidRPr="00A64EF7">
        <w:rPr>
          <w:rFonts w:asciiTheme="majorHAnsi" w:eastAsia="Times New Roman" w:hAnsiTheme="majorHAnsi" w:cs="Times New Roman"/>
          <w:noProof/>
          <w:sz w:val="22"/>
          <w:szCs w:val="22"/>
        </w:rPr>
        <w:t>]</w:t>
      </w:r>
      <w:r w:rsidR="00F20559" w:rsidRPr="00A64EF7">
        <w:rPr>
          <w:rFonts w:asciiTheme="majorHAnsi" w:eastAsia="Times New Roman" w:hAnsiTheme="majorHAnsi" w:cs="Times New Roman"/>
          <w:sz w:val="22"/>
          <w:szCs w:val="22"/>
        </w:rPr>
        <w:fldChar w:fldCharType="end"/>
      </w:r>
      <w:r w:rsidRPr="00A64EF7">
        <w:rPr>
          <w:rFonts w:asciiTheme="majorHAnsi" w:eastAsia="Times New Roman" w:hAnsiTheme="majorHAnsi" w:cs="Times New Roman"/>
          <w:sz w:val="22"/>
          <w:szCs w:val="22"/>
        </w:rPr>
        <w:t>. For the present effort, we added an extensive</w:t>
      </w:r>
      <w:r w:rsidR="00777641" w:rsidRPr="00A64EF7">
        <w:rPr>
          <w:rFonts w:asciiTheme="majorHAnsi" w:eastAsia="Times New Roman" w:hAnsiTheme="majorHAnsi" w:cs="Times New Roman"/>
          <w:sz w:val="22"/>
          <w:szCs w:val="22"/>
        </w:rPr>
        <w:t xml:space="preserve"> literature review </w:t>
      </w:r>
      <w:r w:rsidRPr="00A64EF7">
        <w:rPr>
          <w:rFonts w:asciiTheme="majorHAnsi" w:eastAsia="Times New Roman" w:hAnsiTheme="majorHAnsi" w:cs="Times New Roman"/>
          <w:sz w:val="22"/>
          <w:szCs w:val="22"/>
        </w:rPr>
        <w:t xml:space="preserve">and survey to the previous strategy of identifying and grouping </w:t>
      </w:r>
      <w:r w:rsidR="006B21AE" w:rsidRPr="00A64EF7">
        <w:rPr>
          <w:rFonts w:asciiTheme="majorHAnsi" w:eastAsia="Times New Roman" w:hAnsiTheme="majorHAnsi" w:cs="Times New Roman"/>
          <w:sz w:val="22"/>
          <w:szCs w:val="22"/>
        </w:rPr>
        <w:t>priorities</w:t>
      </w:r>
      <w:r w:rsidR="00777641" w:rsidRPr="00A64EF7">
        <w:rPr>
          <w:rFonts w:asciiTheme="majorHAnsi" w:eastAsia="Times New Roman" w:hAnsiTheme="majorHAnsi" w:cs="Times New Roman"/>
          <w:sz w:val="22"/>
          <w:szCs w:val="22"/>
        </w:rPr>
        <w:t xml:space="preserve"> by the then Research Subgroup of the MDR-TB Working Group of the Stop-TB Partnership</w:t>
      </w:r>
      <w:r w:rsidR="006B21AE" w:rsidRPr="00A64EF7">
        <w:rPr>
          <w:rFonts w:asciiTheme="majorHAnsi" w:eastAsia="Times New Roman" w:hAnsiTheme="majorHAnsi" w:cs="Times New Roman"/>
          <w:sz w:val="22"/>
          <w:szCs w:val="22"/>
        </w:rPr>
        <w:t xml:space="preserve">. </w:t>
      </w:r>
      <w:r w:rsidR="008F3FF8" w:rsidRPr="00A64EF7">
        <w:rPr>
          <w:rFonts w:asciiTheme="majorHAnsi" w:eastAsia="Times New Roman" w:hAnsiTheme="majorHAnsi" w:cs="Times New Roman"/>
          <w:sz w:val="22"/>
          <w:szCs w:val="22"/>
        </w:rPr>
        <w:t>Notwithstanding the limitations detailed below, the priorities presented here are the result of an exhaustive and inclusive process.</w:t>
      </w:r>
    </w:p>
    <w:p w14:paraId="27AED8DC" w14:textId="77777777" w:rsidR="009F28CD" w:rsidRPr="00A64EF7" w:rsidRDefault="009F28CD" w:rsidP="008F3FF8">
      <w:pPr>
        <w:spacing w:line="480" w:lineRule="auto"/>
        <w:rPr>
          <w:rFonts w:asciiTheme="majorHAnsi" w:eastAsia="Times New Roman" w:hAnsiTheme="majorHAnsi" w:cs="Times New Roman"/>
          <w:sz w:val="22"/>
          <w:szCs w:val="22"/>
        </w:rPr>
      </w:pPr>
    </w:p>
    <w:p w14:paraId="79C2378D" w14:textId="77777777" w:rsidR="00B13FA5" w:rsidRPr="00A64EF7" w:rsidRDefault="009F28CD" w:rsidP="008F3FF8">
      <w:pPr>
        <w:spacing w:line="480" w:lineRule="auto"/>
        <w:rPr>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Certain priorities emerged consistently across categories while othe</w:t>
      </w:r>
      <w:r w:rsidR="000204B3" w:rsidRPr="00A64EF7">
        <w:rPr>
          <w:rFonts w:asciiTheme="majorHAnsi" w:eastAsia="Times New Roman" w:hAnsiTheme="majorHAnsi" w:cs="Times New Roman"/>
          <w:sz w:val="22"/>
          <w:szCs w:val="22"/>
        </w:rPr>
        <w:t>rs were inconsistently favored. S</w:t>
      </w:r>
      <w:r w:rsidR="00DC4E36" w:rsidRPr="00A64EF7">
        <w:rPr>
          <w:rFonts w:asciiTheme="majorHAnsi" w:eastAsia="Times New Roman" w:hAnsiTheme="majorHAnsi" w:cs="Times New Roman"/>
          <w:sz w:val="22"/>
          <w:szCs w:val="22"/>
        </w:rPr>
        <w:t>hortened regimens, effective in a range of patient populations</w:t>
      </w:r>
      <w:r w:rsidR="00B977AD">
        <w:rPr>
          <w:rFonts w:asciiTheme="majorHAnsi" w:eastAsia="Times New Roman" w:hAnsiTheme="majorHAnsi" w:cs="Times New Roman"/>
          <w:sz w:val="22"/>
          <w:szCs w:val="22"/>
        </w:rPr>
        <w:t>,</w:t>
      </w:r>
      <w:r w:rsidR="00DC4E36" w:rsidRPr="00A64EF7">
        <w:rPr>
          <w:rFonts w:asciiTheme="majorHAnsi" w:eastAsia="Times New Roman" w:hAnsiTheme="majorHAnsi" w:cs="Times New Roman"/>
          <w:sz w:val="22"/>
          <w:szCs w:val="22"/>
        </w:rPr>
        <w:t xml:space="preserve"> were clearly perceived as a high priority</w:t>
      </w:r>
      <w:r w:rsidR="000204B3" w:rsidRPr="00A64EF7">
        <w:rPr>
          <w:rFonts w:asciiTheme="majorHAnsi" w:eastAsia="Times New Roman" w:hAnsiTheme="majorHAnsi" w:cs="Times New Roman"/>
          <w:sz w:val="22"/>
          <w:szCs w:val="22"/>
        </w:rPr>
        <w:t xml:space="preserve"> within the treatment-strategy </w:t>
      </w:r>
      <w:r w:rsidR="00821EF8" w:rsidRPr="00A64EF7">
        <w:rPr>
          <w:rFonts w:asciiTheme="majorHAnsi" w:eastAsia="Times New Roman" w:hAnsiTheme="majorHAnsi" w:cs="Times New Roman"/>
          <w:sz w:val="22"/>
          <w:szCs w:val="22"/>
        </w:rPr>
        <w:t xml:space="preserve">and </w:t>
      </w:r>
      <w:r w:rsidR="000204B3" w:rsidRPr="00A64EF7">
        <w:rPr>
          <w:rFonts w:asciiTheme="majorHAnsi" w:eastAsia="Times New Roman" w:hAnsiTheme="majorHAnsi" w:cs="Times New Roman"/>
          <w:sz w:val="22"/>
          <w:szCs w:val="22"/>
        </w:rPr>
        <w:t>programmatically relevant research categories as well as across categories</w:t>
      </w:r>
      <w:r w:rsidR="00DC4E36" w:rsidRPr="00A64EF7">
        <w:rPr>
          <w:rFonts w:asciiTheme="majorHAnsi" w:eastAsia="Times New Roman" w:hAnsiTheme="majorHAnsi" w:cs="Times New Roman"/>
          <w:sz w:val="22"/>
          <w:szCs w:val="22"/>
        </w:rPr>
        <w:t xml:space="preserve">. </w:t>
      </w:r>
      <w:r w:rsidR="00821EF8" w:rsidRPr="00A64EF7">
        <w:rPr>
          <w:rFonts w:asciiTheme="majorHAnsi" w:eastAsia="Times New Roman" w:hAnsiTheme="majorHAnsi" w:cs="Times New Roman"/>
          <w:sz w:val="22"/>
          <w:szCs w:val="22"/>
        </w:rPr>
        <w:t>This topic was also highlighted in the 2008 document among components of treatment to be optimized. Reinforced interest may</w:t>
      </w:r>
      <w:r w:rsidR="00DC4E36" w:rsidRPr="00A64EF7">
        <w:rPr>
          <w:rFonts w:asciiTheme="majorHAnsi" w:eastAsia="Times New Roman" w:hAnsiTheme="majorHAnsi" w:cs="Times New Roman"/>
          <w:sz w:val="22"/>
          <w:szCs w:val="22"/>
        </w:rPr>
        <w:t xml:space="preserve"> </w:t>
      </w:r>
      <w:r w:rsidR="00821EF8" w:rsidRPr="00A64EF7">
        <w:rPr>
          <w:rFonts w:asciiTheme="majorHAnsi" w:eastAsia="Times New Roman" w:hAnsiTheme="majorHAnsi" w:cs="Times New Roman"/>
          <w:sz w:val="22"/>
          <w:szCs w:val="22"/>
        </w:rPr>
        <w:t>reflect</w:t>
      </w:r>
      <w:r w:rsidR="000204B3" w:rsidRPr="00A64EF7">
        <w:rPr>
          <w:rFonts w:asciiTheme="majorHAnsi" w:eastAsia="Times New Roman" w:hAnsiTheme="majorHAnsi" w:cs="Times New Roman"/>
          <w:sz w:val="22"/>
          <w:szCs w:val="22"/>
        </w:rPr>
        <w:t xml:space="preserve"> the opportunities presented by the recent conditional approval of two new anti-TB drugs</w:t>
      </w:r>
      <w:r w:rsidR="00F20559" w:rsidRPr="00A64EF7">
        <w:rPr>
          <w:rFonts w:asciiTheme="majorHAnsi" w:eastAsia="Times New Roman" w:hAnsiTheme="majorHAnsi" w:cs="Times New Roman"/>
          <w:sz w:val="22"/>
          <w:szCs w:val="22"/>
        </w:rPr>
        <w:t xml:space="preserve"> </w:t>
      </w:r>
      <w:r w:rsidR="00F20559" w:rsidRPr="00A64EF7">
        <w:rPr>
          <w:rFonts w:asciiTheme="majorHAnsi" w:eastAsia="Times New Roman" w:hAnsiTheme="majorHAnsi" w:cs="Times New Roman"/>
          <w:sz w:val="22"/>
          <w:szCs w:val="22"/>
        </w:rPr>
        <w:fldChar w:fldCharType="begin">
          <w:fldData xml:space="preserve">PEVuZE5vdGU+PENpdGU+PEF1dGhvcj5EaWFjb248L0F1dGhvcj48WWVhcj4yMDE0PC9ZZWFyPjxS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</w:fldData>
        </w:fldChar>
      </w:r>
      <w:r w:rsidR="00F20559" w:rsidRPr="00A64EF7">
        <w:rPr>
          <w:rFonts w:asciiTheme="majorHAnsi" w:eastAsia="Times New Roman" w:hAnsiTheme="majorHAnsi" w:cs="Times New Roman"/>
          <w:sz w:val="22"/>
          <w:szCs w:val="22"/>
        </w:rPr>
        <w:instrText xml:space="preserve"> ADDIN EN.CITE </w:instrText>
      </w:r>
      <w:r w:rsidR="00F20559" w:rsidRPr="00A64EF7">
        <w:rPr>
          <w:rFonts w:asciiTheme="majorHAnsi" w:eastAsia="Times New Roman" w:hAnsiTheme="majorHAnsi" w:cs="Times New Roman"/>
          <w:sz w:val="22"/>
          <w:szCs w:val="22"/>
        </w:rPr>
        <w:fldChar w:fldCharType="begin">
          <w:fldData xml:space="preserve">PEVuZE5vdGU+PENpdGU+PEF1dGhvcj5EaWFjb248L0F1dGhvcj48WWVhcj4yMDE0PC9ZZWFyPjxS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</w:fldData>
        </w:fldChar>
      </w:r>
      <w:r w:rsidR="00F20559" w:rsidRPr="00A64EF7">
        <w:rPr>
          <w:rFonts w:asciiTheme="majorHAnsi" w:eastAsia="Times New Roman" w:hAnsiTheme="majorHAnsi" w:cs="Times New Roman"/>
          <w:sz w:val="22"/>
          <w:szCs w:val="22"/>
        </w:rPr>
        <w:instrText xml:space="preserve"> ADDIN EN.CITE.DATA </w:instrText>
      </w:r>
      <w:r w:rsidR="00F20559" w:rsidRPr="00A64EF7">
        <w:rPr>
          <w:rFonts w:asciiTheme="majorHAnsi" w:eastAsia="Times New Roman" w:hAnsiTheme="majorHAnsi" w:cs="Times New Roman"/>
          <w:sz w:val="22"/>
          <w:szCs w:val="22"/>
        </w:rPr>
      </w:r>
      <w:r w:rsidR="00F20559" w:rsidRPr="00A64EF7">
        <w:rPr>
          <w:rFonts w:asciiTheme="majorHAnsi" w:eastAsia="Times New Roman" w:hAnsiTheme="majorHAnsi" w:cs="Times New Roman"/>
          <w:sz w:val="22"/>
          <w:szCs w:val="22"/>
        </w:rPr>
        <w:fldChar w:fldCharType="end"/>
      </w:r>
      <w:r w:rsidR="00F20559" w:rsidRPr="00A64EF7">
        <w:rPr>
          <w:rFonts w:asciiTheme="majorHAnsi" w:eastAsia="Times New Roman" w:hAnsiTheme="majorHAnsi" w:cs="Times New Roman"/>
          <w:sz w:val="22"/>
          <w:szCs w:val="22"/>
        </w:rPr>
      </w:r>
      <w:r w:rsidR="00F20559" w:rsidRPr="00A64EF7">
        <w:rPr>
          <w:rFonts w:asciiTheme="majorHAnsi" w:eastAsia="Times New Roman" w:hAnsiTheme="majorHAnsi" w:cs="Times New Roman"/>
          <w:sz w:val="22"/>
          <w:szCs w:val="22"/>
        </w:rPr>
        <w:fldChar w:fldCharType="separate"/>
      </w:r>
      <w:r w:rsidR="00F20559" w:rsidRPr="00A64EF7">
        <w:rPr>
          <w:rFonts w:asciiTheme="majorHAnsi" w:eastAsia="Times New Roman" w:hAnsiTheme="majorHAnsi" w:cs="Times New Roman"/>
          <w:noProof/>
          <w:sz w:val="22"/>
          <w:szCs w:val="22"/>
        </w:rPr>
        <w:t>[</w:t>
      </w:r>
      <w:hyperlink w:anchor="_ENREF_3" w:tooltip="Diacon, 2014 #4" w:history="1">
        <w:r w:rsidR="00D47435" w:rsidRPr="00A64EF7">
          <w:rPr>
            <w:rFonts w:asciiTheme="majorHAnsi" w:eastAsia="Times New Roman" w:hAnsiTheme="majorHAnsi" w:cs="Times New Roman"/>
            <w:noProof/>
            <w:sz w:val="22"/>
            <w:szCs w:val="22"/>
          </w:rPr>
          <w:t>3</w:t>
        </w:r>
      </w:hyperlink>
      <w:r w:rsidR="00F20559" w:rsidRPr="00A64EF7">
        <w:rPr>
          <w:rFonts w:asciiTheme="majorHAnsi" w:eastAsia="Times New Roman" w:hAnsiTheme="majorHAnsi" w:cs="Times New Roman"/>
          <w:noProof/>
          <w:sz w:val="22"/>
          <w:szCs w:val="22"/>
        </w:rPr>
        <w:t>,</w:t>
      </w:r>
      <w:hyperlink w:anchor="_ENREF_4" w:tooltip="Skripconoka, 2013 #5" w:history="1">
        <w:r w:rsidR="00D47435" w:rsidRPr="00A64EF7">
          <w:rPr>
            <w:rFonts w:asciiTheme="majorHAnsi" w:eastAsia="Times New Roman" w:hAnsiTheme="majorHAnsi" w:cs="Times New Roman"/>
            <w:noProof/>
            <w:sz w:val="22"/>
            <w:szCs w:val="22"/>
          </w:rPr>
          <w:t>4</w:t>
        </w:r>
      </w:hyperlink>
      <w:r w:rsidR="00F20559" w:rsidRPr="00A64EF7">
        <w:rPr>
          <w:rFonts w:asciiTheme="majorHAnsi" w:eastAsia="Times New Roman" w:hAnsiTheme="majorHAnsi" w:cs="Times New Roman"/>
          <w:noProof/>
          <w:sz w:val="22"/>
          <w:szCs w:val="22"/>
        </w:rPr>
        <w:t>]</w:t>
      </w:r>
      <w:r w:rsidR="00F20559" w:rsidRPr="00A64EF7">
        <w:rPr>
          <w:rFonts w:asciiTheme="majorHAnsi" w:eastAsia="Times New Roman" w:hAnsiTheme="majorHAnsi" w:cs="Times New Roman"/>
          <w:sz w:val="22"/>
          <w:szCs w:val="22"/>
        </w:rPr>
        <w:fldChar w:fldCharType="end"/>
      </w:r>
      <w:r w:rsidR="00030E98" w:rsidRPr="00A64EF7">
        <w:rPr>
          <w:rFonts w:asciiTheme="majorHAnsi" w:eastAsia="Times New Roman" w:hAnsiTheme="majorHAnsi" w:cs="Times New Roman"/>
          <w:sz w:val="22"/>
          <w:szCs w:val="22"/>
        </w:rPr>
        <w:t xml:space="preserve"> </w:t>
      </w:r>
      <w:del w:id="110" w:author="Carly Rodriguez" w:date="2014-10-22T10:44:00Z">
        <w:r w:rsidR="00030E98" w:rsidRPr="00A64EF7" w:rsidDel="00030E98">
          <w:rPr>
            <w:rFonts w:asciiTheme="majorHAnsi" w:eastAsia="Times New Roman" w:hAnsiTheme="majorHAnsi" w:cs="Times New Roman"/>
            <w:sz w:val="22"/>
            <w:szCs w:val="22"/>
          </w:rPr>
          <w:delText xml:space="preserve">(diacon et al. 2014; skriponica et al 2013) </w:delText>
        </w:r>
      </w:del>
      <w:r w:rsidR="000204B3" w:rsidRPr="00A64EF7">
        <w:rPr>
          <w:rFonts w:asciiTheme="majorHAnsi" w:eastAsia="Times New Roman" w:hAnsiTheme="majorHAnsi" w:cs="Times New Roman"/>
          <w:sz w:val="22"/>
          <w:szCs w:val="22"/>
        </w:rPr>
        <w:t xml:space="preserve">and </w:t>
      </w:r>
      <w:r w:rsidR="00DC4E36" w:rsidRPr="00A64EF7">
        <w:rPr>
          <w:rFonts w:asciiTheme="majorHAnsi" w:eastAsia="Times New Roman" w:hAnsiTheme="majorHAnsi" w:cs="Times New Roman"/>
          <w:sz w:val="22"/>
          <w:szCs w:val="22"/>
        </w:rPr>
        <w:t>significant recent activity in the development of shortened regimens for DR-TB, including the trial and observational studies beginning with the so-called Bangladesh regimen</w:t>
      </w:r>
      <w:r w:rsidR="00B977AD">
        <w:rPr>
          <w:rFonts w:asciiTheme="majorHAnsi" w:eastAsia="Times New Roman" w:hAnsiTheme="majorHAnsi" w:cs="Times New Roman"/>
          <w:sz w:val="22"/>
          <w:szCs w:val="22"/>
        </w:rPr>
        <w:t>.</w:t>
      </w:r>
      <w:r w:rsidR="00F112DA" w:rsidRPr="00A64EF7">
        <w:rPr>
          <w:rFonts w:asciiTheme="majorHAnsi" w:eastAsia="Times New Roman" w:hAnsiTheme="majorHAnsi" w:cs="Times New Roman"/>
          <w:sz w:val="22"/>
          <w:szCs w:val="22"/>
        </w:rPr>
        <w:t xml:space="preserve"> </w:t>
      </w:r>
      <w:r w:rsidR="00F112DA" w:rsidRPr="00A64EF7">
        <w:rPr>
          <w:rFonts w:asciiTheme="majorHAnsi" w:eastAsia="Times New Roman" w:hAnsiTheme="majorHAnsi" w:cs="Times New Roman"/>
          <w:sz w:val="22"/>
          <w:szCs w:val="22"/>
        </w:rPr>
        <w:fldChar w:fldCharType="begin">
          <w:fldData xml:space="preserve">PEVuZE5vdGU+PENpdGU+PEF1dGhvcj5WYW4gRGV1bjwvQXV0aG9yPjxZZWFyPjIwMTA8L1llYXI+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</w:fldData>
        </w:fldChar>
      </w:r>
      <w:r w:rsidR="00F112DA" w:rsidRPr="00A64EF7">
        <w:rPr>
          <w:rFonts w:asciiTheme="majorHAnsi" w:eastAsia="Times New Roman" w:hAnsiTheme="majorHAnsi" w:cs="Times New Roman"/>
          <w:sz w:val="22"/>
          <w:szCs w:val="22"/>
        </w:rPr>
        <w:instrText xml:space="preserve"> ADDIN EN.CITE </w:instrText>
      </w:r>
      <w:r w:rsidR="00F112DA" w:rsidRPr="00A64EF7">
        <w:rPr>
          <w:rFonts w:asciiTheme="majorHAnsi" w:eastAsia="Times New Roman" w:hAnsiTheme="majorHAnsi" w:cs="Times New Roman"/>
          <w:sz w:val="22"/>
          <w:szCs w:val="22"/>
        </w:rPr>
        <w:fldChar w:fldCharType="begin">
          <w:fldData xml:space="preserve">PEVuZE5vdGU+PENpdGU+PEF1dGhvcj5WYW4gRGV1bjwvQXV0aG9yPjxZZWFyPjIwMTA8L1llYXI+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</w:fldData>
        </w:fldChar>
      </w:r>
      <w:r w:rsidR="00F112DA" w:rsidRPr="00A64EF7">
        <w:rPr>
          <w:rFonts w:asciiTheme="majorHAnsi" w:eastAsia="Times New Roman" w:hAnsiTheme="majorHAnsi" w:cs="Times New Roman"/>
          <w:sz w:val="22"/>
          <w:szCs w:val="22"/>
        </w:rPr>
        <w:instrText xml:space="preserve"> ADDIN EN.CITE.DATA </w:instrText>
      </w:r>
      <w:r w:rsidR="00F112DA" w:rsidRPr="00A64EF7">
        <w:rPr>
          <w:rFonts w:asciiTheme="majorHAnsi" w:eastAsia="Times New Roman" w:hAnsiTheme="majorHAnsi" w:cs="Times New Roman"/>
          <w:sz w:val="22"/>
          <w:szCs w:val="22"/>
        </w:rPr>
      </w:r>
      <w:r w:rsidR="00F112DA" w:rsidRPr="00A64EF7">
        <w:rPr>
          <w:rFonts w:asciiTheme="majorHAnsi" w:eastAsia="Times New Roman" w:hAnsiTheme="majorHAnsi" w:cs="Times New Roman"/>
          <w:sz w:val="22"/>
          <w:szCs w:val="22"/>
        </w:rPr>
        <w:fldChar w:fldCharType="end"/>
      </w:r>
      <w:r w:rsidR="00F112DA" w:rsidRPr="00A64EF7">
        <w:rPr>
          <w:rFonts w:asciiTheme="majorHAnsi" w:eastAsia="Times New Roman" w:hAnsiTheme="majorHAnsi" w:cs="Times New Roman"/>
          <w:sz w:val="22"/>
          <w:szCs w:val="22"/>
        </w:rPr>
      </w:r>
      <w:r w:rsidR="00F112DA" w:rsidRPr="00A64EF7">
        <w:rPr>
          <w:rFonts w:asciiTheme="majorHAnsi" w:eastAsia="Times New Roman" w:hAnsiTheme="majorHAnsi" w:cs="Times New Roman"/>
          <w:sz w:val="22"/>
          <w:szCs w:val="22"/>
        </w:rPr>
        <w:fldChar w:fldCharType="separate"/>
      </w:r>
      <w:r w:rsidR="00F112DA" w:rsidRPr="00A64EF7">
        <w:rPr>
          <w:rFonts w:asciiTheme="majorHAnsi" w:eastAsia="Times New Roman" w:hAnsiTheme="majorHAnsi" w:cs="Times New Roman"/>
          <w:noProof/>
          <w:sz w:val="22"/>
          <w:szCs w:val="22"/>
        </w:rPr>
        <w:t>[</w:t>
      </w:r>
      <w:hyperlink w:anchor="_ENREF_5" w:tooltip="Van Deun, 2010 #6" w:history="1">
        <w:r w:rsidR="00D47435" w:rsidRPr="00A64EF7">
          <w:rPr>
            <w:rFonts w:asciiTheme="majorHAnsi" w:eastAsia="Times New Roman" w:hAnsiTheme="majorHAnsi" w:cs="Times New Roman"/>
            <w:noProof/>
            <w:sz w:val="22"/>
            <w:szCs w:val="22"/>
          </w:rPr>
          <w:t>5-7</w:t>
        </w:r>
      </w:hyperlink>
      <w:r w:rsidR="00F112DA" w:rsidRPr="00A64EF7">
        <w:rPr>
          <w:rFonts w:asciiTheme="majorHAnsi" w:eastAsia="Times New Roman" w:hAnsiTheme="majorHAnsi" w:cs="Times New Roman"/>
          <w:noProof/>
          <w:sz w:val="22"/>
          <w:szCs w:val="22"/>
        </w:rPr>
        <w:t>]</w:t>
      </w:r>
      <w:r w:rsidR="00F112DA" w:rsidRPr="00A64EF7">
        <w:rPr>
          <w:rFonts w:asciiTheme="majorHAnsi" w:eastAsia="Times New Roman" w:hAnsiTheme="majorHAnsi" w:cs="Times New Roman"/>
          <w:sz w:val="22"/>
          <w:szCs w:val="22"/>
        </w:rPr>
        <w:fldChar w:fldCharType="end"/>
      </w:r>
      <w:del w:id="111" w:author="Carly Rodriguez" w:date="2014-10-22T10:44:00Z">
        <w:r w:rsidR="00F112DA" w:rsidRPr="00A64EF7" w:rsidDel="00030E98">
          <w:rPr>
            <w:rFonts w:asciiTheme="majorHAnsi" w:eastAsia="Times New Roman" w:hAnsiTheme="majorHAnsi" w:cs="Times New Roman"/>
            <w:sz w:val="22"/>
            <w:szCs w:val="22"/>
          </w:rPr>
          <w:delText xml:space="preserve"> </w:delText>
        </w:r>
        <w:r w:rsidR="00030E98" w:rsidRPr="00A64EF7" w:rsidDel="00030E98">
          <w:rPr>
            <w:rFonts w:asciiTheme="majorHAnsi" w:eastAsia="Times New Roman" w:hAnsiTheme="majorHAnsi" w:cs="Times New Roman"/>
            <w:sz w:val="22"/>
            <w:szCs w:val="22"/>
          </w:rPr>
          <w:delText xml:space="preserve">(Van Deun et al., AJRCCM, 2010?; STREAM Protocol, 2014; </w:delText>
        </w:r>
        <w:r w:rsidR="00DC4E36" w:rsidRPr="00A64EF7" w:rsidDel="00030E98">
          <w:rPr>
            <w:rFonts w:asciiTheme="majorHAnsi" w:eastAsia="Times New Roman" w:hAnsiTheme="majorHAnsi" w:cs="Times New Roman"/>
            <w:sz w:val="22"/>
            <w:szCs w:val="22"/>
          </w:rPr>
          <w:delText xml:space="preserve">follow up articles Aung et al and </w:delText>
        </w:r>
        <w:commentRangeStart w:id="112"/>
        <w:r w:rsidR="00DC4E36" w:rsidRPr="00A64EF7" w:rsidDel="00030E98">
          <w:rPr>
            <w:rFonts w:asciiTheme="majorHAnsi" w:eastAsia="Times New Roman" w:hAnsiTheme="majorHAnsi" w:cs="Times New Roman"/>
            <w:sz w:val="22"/>
            <w:szCs w:val="22"/>
          </w:rPr>
          <w:delText>another one on W. Africa 2014).</w:delText>
        </w:r>
      </w:del>
      <w:r w:rsidR="00DC4E36" w:rsidRPr="00A64EF7">
        <w:rPr>
          <w:rFonts w:asciiTheme="majorHAnsi" w:eastAsia="Times New Roman" w:hAnsiTheme="majorHAnsi" w:cs="Times New Roman"/>
          <w:sz w:val="22"/>
          <w:szCs w:val="22"/>
        </w:rPr>
        <w:t xml:space="preserve"> </w:t>
      </w:r>
      <w:commentRangeEnd w:id="112"/>
      <w:r w:rsidR="001C7BC9" w:rsidRPr="00A64EF7">
        <w:rPr>
          <w:rStyle w:val="CommentReference"/>
          <w:rFonts w:asciiTheme="majorHAnsi" w:hAnsiTheme="majorHAnsi"/>
          <w:sz w:val="22"/>
          <w:szCs w:val="22"/>
        </w:rPr>
        <w:commentReference w:id="112"/>
      </w:r>
      <w:r w:rsidR="00DC4E36" w:rsidRPr="00A64EF7">
        <w:rPr>
          <w:rFonts w:asciiTheme="majorHAnsi" w:eastAsia="Times New Roman" w:hAnsiTheme="majorHAnsi" w:cs="Times New Roman"/>
          <w:sz w:val="22"/>
          <w:szCs w:val="22"/>
        </w:rPr>
        <w:t>Moreover, the TB Alliance is exploring indications for DR-TB for as many as 3 regimens (NC-005, Stand (NC-006), and NIX</w:t>
      </w:r>
      <w:ins w:id="113" w:author="Carly Rodriguez" w:date="2014-10-22T11:11:00Z">
        <w:r w:rsidR="00E5355A" w:rsidRPr="00A64EF7">
          <w:rPr>
            <w:rFonts w:asciiTheme="majorHAnsi" w:eastAsia="Times New Roman" w:hAnsiTheme="majorHAnsi" w:cs="Times New Roman"/>
            <w:sz w:val="22"/>
            <w:szCs w:val="22"/>
          </w:rPr>
          <w:t>-TB</w:t>
        </w:r>
      </w:ins>
      <w:r w:rsidR="00DC4E36" w:rsidRPr="00A64EF7">
        <w:rPr>
          <w:rFonts w:asciiTheme="majorHAnsi" w:eastAsia="Times New Roman" w:hAnsiTheme="majorHAnsi" w:cs="Times New Roman"/>
          <w:sz w:val="22"/>
          <w:szCs w:val="22"/>
        </w:rPr>
        <w:t xml:space="preserve">). Additionally, groups such as the AIDS Clinical Trials Group (ACTG, DDI study and MARVEL) and </w:t>
      </w:r>
      <w:proofErr w:type="spellStart"/>
      <w:r w:rsidR="00DC4E36" w:rsidRPr="00A64EF7">
        <w:rPr>
          <w:rFonts w:asciiTheme="majorHAnsi" w:eastAsia="Times New Roman" w:hAnsiTheme="majorHAnsi" w:cs="Times New Roman"/>
          <w:sz w:val="22"/>
          <w:szCs w:val="22"/>
        </w:rPr>
        <w:t>Médecins</w:t>
      </w:r>
      <w:proofErr w:type="spellEnd"/>
      <w:r w:rsidR="00DC4E36" w:rsidRPr="00A64EF7">
        <w:rPr>
          <w:rFonts w:asciiTheme="majorHAnsi" w:eastAsia="Times New Roman" w:hAnsiTheme="majorHAnsi" w:cs="Times New Roman"/>
          <w:sz w:val="22"/>
          <w:szCs w:val="22"/>
        </w:rPr>
        <w:t xml:space="preserve"> Sans </w:t>
      </w:r>
      <w:proofErr w:type="spellStart"/>
      <w:r w:rsidR="00DC4E36" w:rsidRPr="00A64EF7">
        <w:rPr>
          <w:rFonts w:asciiTheme="majorHAnsi" w:eastAsia="Times New Roman" w:hAnsiTheme="majorHAnsi" w:cs="Times New Roman"/>
          <w:sz w:val="22"/>
          <w:szCs w:val="22"/>
        </w:rPr>
        <w:t>Frontières</w:t>
      </w:r>
      <w:proofErr w:type="spellEnd"/>
      <w:r w:rsidR="00DC4E36" w:rsidRPr="00A64EF7">
        <w:rPr>
          <w:rFonts w:asciiTheme="majorHAnsi" w:eastAsia="Times New Roman" w:hAnsiTheme="majorHAnsi" w:cs="Times New Roman"/>
          <w:sz w:val="22"/>
          <w:szCs w:val="22"/>
        </w:rPr>
        <w:t xml:space="preserve"> (through TB-PRACTECAL and with Partners In Health, endTB) are exploring shorter, simpler regimens that depend less on </w:t>
      </w:r>
      <w:r w:rsidR="00862B40" w:rsidRPr="00A64EF7">
        <w:rPr>
          <w:rFonts w:asciiTheme="majorHAnsi" w:eastAsia="Times New Roman" w:hAnsiTheme="majorHAnsi" w:cs="Times New Roman"/>
          <w:sz w:val="22"/>
          <w:szCs w:val="22"/>
        </w:rPr>
        <w:t>seco</w:t>
      </w:r>
      <w:r w:rsidR="003106A7" w:rsidRPr="00A64EF7">
        <w:rPr>
          <w:rFonts w:asciiTheme="majorHAnsi" w:eastAsia="Times New Roman" w:hAnsiTheme="majorHAnsi" w:cs="Times New Roman"/>
          <w:sz w:val="22"/>
          <w:szCs w:val="22"/>
        </w:rPr>
        <w:t xml:space="preserve">nd-line drugs with </w:t>
      </w:r>
      <w:r w:rsidR="00862B40" w:rsidRPr="00A64EF7">
        <w:rPr>
          <w:rFonts w:asciiTheme="majorHAnsi" w:eastAsia="Times New Roman" w:hAnsiTheme="majorHAnsi" w:cs="Times New Roman"/>
          <w:sz w:val="22"/>
          <w:szCs w:val="22"/>
        </w:rPr>
        <w:t xml:space="preserve">extensive prior use. </w:t>
      </w:r>
      <w:r w:rsidR="00495D90" w:rsidRPr="00A64EF7">
        <w:rPr>
          <w:rFonts w:asciiTheme="majorHAnsi" w:eastAsia="Times New Roman" w:hAnsiTheme="majorHAnsi" w:cs="Times New Roman"/>
          <w:sz w:val="22"/>
          <w:szCs w:val="22"/>
        </w:rPr>
        <w:t xml:space="preserve"> </w:t>
      </w:r>
      <w:r w:rsidR="000204B3" w:rsidRPr="00A64EF7">
        <w:rPr>
          <w:rFonts w:asciiTheme="majorHAnsi" w:eastAsia="Times New Roman" w:hAnsiTheme="majorHAnsi" w:cs="Times New Roman"/>
          <w:sz w:val="22"/>
          <w:szCs w:val="22"/>
        </w:rPr>
        <w:t>Interestingly, e</w:t>
      </w:r>
      <w:r w:rsidR="00495D90" w:rsidRPr="00A64EF7">
        <w:rPr>
          <w:rFonts w:asciiTheme="majorHAnsi" w:eastAsia="Times New Roman" w:hAnsiTheme="majorHAnsi" w:cs="Times New Roman"/>
          <w:sz w:val="22"/>
          <w:szCs w:val="22"/>
        </w:rPr>
        <w:t>fficacy, rather than tolerability (or toxicity) emerged as the priority endpoint in this type of research.</w:t>
      </w:r>
      <w:r w:rsidR="003372BE" w:rsidRPr="00A64EF7">
        <w:rPr>
          <w:rFonts w:asciiTheme="majorHAnsi" w:eastAsia="Times New Roman" w:hAnsiTheme="majorHAnsi" w:cs="Times New Roman"/>
          <w:sz w:val="22"/>
          <w:szCs w:val="22"/>
        </w:rPr>
        <w:t xml:space="preserve"> </w:t>
      </w:r>
    </w:p>
    <w:p w14:paraId="2ADA0EF1" w14:textId="77777777" w:rsidR="00495D90" w:rsidRPr="00A64EF7" w:rsidRDefault="00495D90" w:rsidP="008F3FF8">
      <w:pPr>
        <w:spacing w:line="480" w:lineRule="auto"/>
        <w:rPr>
          <w:rFonts w:asciiTheme="majorHAnsi" w:eastAsia="Times New Roman" w:hAnsiTheme="majorHAnsi" w:cs="Times New Roman"/>
          <w:sz w:val="22"/>
          <w:szCs w:val="22"/>
        </w:rPr>
      </w:pPr>
    </w:p>
    <w:p w14:paraId="0A7BEAA0" w14:textId="77777777" w:rsidR="00495D90" w:rsidRPr="00A64EF7" w:rsidRDefault="000204B3" w:rsidP="008F3FF8">
      <w:pPr>
        <w:spacing w:line="480" w:lineRule="auto"/>
        <w:rPr>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 xml:space="preserve">Treatment of LTBI, among other measures to prevent or rapidly detect active disease—pre-exposure vaccines, </w:t>
      </w:r>
      <w:r w:rsidR="00C274B0" w:rsidRPr="00A64EF7">
        <w:rPr>
          <w:rFonts w:asciiTheme="majorHAnsi" w:eastAsia="Times New Roman" w:hAnsiTheme="majorHAnsi" w:cs="Times New Roman"/>
          <w:sz w:val="22"/>
          <w:szCs w:val="22"/>
        </w:rPr>
        <w:t xml:space="preserve">averting </w:t>
      </w:r>
      <w:r w:rsidRPr="00A64EF7">
        <w:rPr>
          <w:rFonts w:asciiTheme="majorHAnsi" w:eastAsia="Times New Roman" w:hAnsiTheme="majorHAnsi" w:cs="Times New Roman"/>
          <w:sz w:val="22"/>
          <w:szCs w:val="22"/>
        </w:rPr>
        <w:t>nosocom</w:t>
      </w:r>
      <w:r w:rsidR="00C274B0" w:rsidRPr="00A64EF7">
        <w:rPr>
          <w:rFonts w:asciiTheme="majorHAnsi" w:eastAsia="Times New Roman" w:hAnsiTheme="majorHAnsi" w:cs="Times New Roman"/>
          <w:sz w:val="22"/>
          <w:szCs w:val="22"/>
        </w:rPr>
        <w:t>ial transmission, and case</w:t>
      </w:r>
      <w:r w:rsidR="00E5355A" w:rsidRPr="00A64EF7">
        <w:rPr>
          <w:rFonts w:asciiTheme="majorHAnsi" w:eastAsia="Times New Roman" w:hAnsiTheme="majorHAnsi" w:cs="Times New Roman"/>
          <w:sz w:val="22"/>
          <w:szCs w:val="22"/>
        </w:rPr>
        <w:t xml:space="preserve"> </w:t>
      </w:r>
      <w:r w:rsidR="00C274B0" w:rsidRPr="00A64EF7">
        <w:rPr>
          <w:rFonts w:asciiTheme="majorHAnsi" w:eastAsia="Times New Roman" w:hAnsiTheme="majorHAnsi" w:cs="Times New Roman"/>
          <w:sz w:val="22"/>
          <w:szCs w:val="22"/>
        </w:rPr>
        <w:t>finding</w:t>
      </w:r>
      <w:r w:rsidR="007A16BA" w:rsidRPr="00A64EF7">
        <w:rPr>
          <w:rFonts w:asciiTheme="majorHAnsi" w:eastAsia="Times New Roman" w:hAnsiTheme="majorHAnsi" w:cs="Times New Roman"/>
          <w:sz w:val="22"/>
          <w:szCs w:val="22"/>
        </w:rPr>
        <w:t xml:space="preserve">—was selected at several points among the priorities. </w:t>
      </w:r>
      <w:r w:rsidR="006932F2" w:rsidRPr="00A64EF7">
        <w:rPr>
          <w:rFonts w:asciiTheme="majorHAnsi" w:eastAsia="Times New Roman" w:hAnsiTheme="majorHAnsi" w:cs="Times New Roman"/>
          <w:sz w:val="22"/>
          <w:szCs w:val="22"/>
        </w:rPr>
        <w:t>In contrast to shorter, more efficacious regimens</w:t>
      </w:r>
      <w:r w:rsidR="003372BE" w:rsidRPr="00A64EF7">
        <w:rPr>
          <w:rFonts w:asciiTheme="majorHAnsi" w:eastAsia="Times New Roman" w:hAnsiTheme="majorHAnsi" w:cs="Times New Roman"/>
          <w:sz w:val="22"/>
          <w:szCs w:val="22"/>
        </w:rPr>
        <w:t>, there has been extremely limited activity in this domain since the 2008 publication, which also highlighted this topic as a priority. Exceptions include case series and observational studies of treatment of LTBI in household contacts, often children, with regimens containing fluoroquinolones</w:t>
      </w:r>
      <w:ins w:id="114" w:author="Carly Rodriguez" w:date="2014-10-22T11:20:00Z">
        <w:r w:rsidR="00E5355A" w:rsidRPr="00A64EF7">
          <w:rPr>
            <w:rFonts w:asciiTheme="majorHAnsi" w:eastAsia="Times New Roman" w:hAnsiTheme="majorHAnsi" w:cs="Times New Roman"/>
            <w:sz w:val="22"/>
            <w:szCs w:val="22"/>
          </w:rPr>
          <w:t xml:space="preserve"> </w:t>
        </w:r>
      </w:ins>
      <w:r w:rsidR="00E5355A" w:rsidRPr="00A64EF7">
        <w:rPr>
          <w:rFonts w:asciiTheme="majorHAnsi" w:eastAsia="Times New Roman" w:hAnsiTheme="majorHAnsi" w:cs="Times New Roman"/>
          <w:sz w:val="22"/>
          <w:szCs w:val="22"/>
        </w:rPr>
        <w:fldChar w:fldCharType="begin">
          <w:fldData xml:space="preserve">PEVuZE5vdGU+PENpdGU+PEF1dGhvcj5TZWRkb248L0F1dGhvcj48WWVhcj4yMDEzPC9ZZWFyPjxS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=
</w:fldData>
        </w:fldChar>
      </w:r>
      <w:r w:rsidR="004C42C8" w:rsidRPr="00A64EF7">
        <w:rPr>
          <w:rFonts w:asciiTheme="majorHAnsi" w:eastAsia="Times New Roman" w:hAnsiTheme="majorHAnsi" w:cs="Times New Roman"/>
          <w:sz w:val="22"/>
          <w:szCs w:val="22"/>
        </w:rPr>
        <w:instrText xml:space="preserve"> ADDIN EN.CITE </w:instrText>
      </w:r>
      <w:r w:rsidR="004C42C8" w:rsidRPr="00A64EF7">
        <w:rPr>
          <w:rFonts w:asciiTheme="majorHAnsi" w:eastAsia="Times New Roman" w:hAnsiTheme="majorHAnsi" w:cs="Times New Roman"/>
          <w:sz w:val="22"/>
          <w:szCs w:val="22"/>
        </w:rPr>
        <w:fldChar w:fldCharType="begin">
          <w:fldData xml:space="preserve">PEVuZE5vdGU+PENpdGU+PEF1dGhvcj5TZWRkb248L0F1dGhvcj48WWVhcj4yMDEzPC9ZZWFyPjxS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=
</w:fldData>
        </w:fldChar>
      </w:r>
      <w:r w:rsidR="004C42C8" w:rsidRPr="00A64EF7">
        <w:rPr>
          <w:rFonts w:asciiTheme="majorHAnsi" w:eastAsia="Times New Roman" w:hAnsiTheme="majorHAnsi" w:cs="Times New Roman"/>
          <w:sz w:val="22"/>
          <w:szCs w:val="22"/>
        </w:rPr>
        <w:instrText xml:space="preserve"> ADDIN EN.CITE.DATA </w:instrText>
      </w:r>
      <w:r w:rsidR="004C42C8" w:rsidRPr="00A64EF7">
        <w:rPr>
          <w:rFonts w:asciiTheme="majorHAnsi" w:eastAsia="Times New Roman" w:hAnsiTheme="majorHAnsi" w:cs="Times New Roman"/>
          <w:sz w:val="22"/>
          <w:szCs w:val="22"/>
        </w:rPr>
      </w:r>
      <w:r w:rsidR="004C42C8" w:rsidRPr="00A64EF7">
        <w:rPr>
          <w:rFonts w:asciiTheme="majorHAnsi" w:eastAsia="Times New Roman" w:hAnsiTheme="majorHAnsi" w:cs="Times New Roman"/>
          <w:sz w:val="22"/>
          <w:szCs w:val="22"/>
        </w:rPr>
        <w:fldChar w:fldCharType="end"/>
      </w:r>
      <w:r w:rsidR="00E5355A" w:rsidRPr="00A64EF7">
        <w:rPr>
          <w:rFonts w:asciiTheme="majorHAnsi" w:eastAsia="Times New Roman" w:hAnsiTheme="majorHAnsi" w:cs="Times New Roman"/>
          <w:sz w:val="22"/>
          <w:szCs w:val="22"/>
        </w:rPr>
      </w:r>
      <w:r w:rsidR="00E5355A" w:rsidRPr="00A64EF7">
        <w:rPr>
          <w:rFonts w:asciiTheme="majorHAnsi" w:eastAsia="Times New Roman" w:hAnsiTheme="majorHAnsi" w:cs="Times New Roman"/>
          <w:sz w:val="22"/>
          <w:szCs w:val="22"/>
        </w:rPr>
        <w:fldChar w:fldCharType="separate"/>
      </w:r>
      <w:r w:rsidR="004C42C8" w:rsidRPr="00A64EF7">
        <w:rPr>
          <w:rFonts w:asciiTheme="majorHAnsi" w:eastAsia="Times New Roman" w:hAnsiTheme="majorHAnsi" w:cs="Times New Roman"/>
          <w:noProof/>
          <w:sz w:val="22"/>
          <w:szCs w:val="22"/>
        </w:rPr>
        <w:t>[</w:t>
      </w:r>
      <w:hyperlink w:anchor="_ENREF_8" w:tooltip="Seddon, 2013 #10" w:history="1">
        <w:r w:rsidR="00D47435" w:rsidRPr="00A64EF7">
          <w:rPr>
            <w:rFonts w:asciiTheme="majorHAnsi" w:eastAsia="Times New Roman" w:hAnsiTheme="majorHAnsi" w:cs="Times New Roman"/>
            <w:noProof/>
            <w:sz w:val="22"/>
            <w:szCs w:val="22"/>
          </w:rPr>
          <w:t>8-12</w:t>
        </w:r>
      </w:hyperlink>
      <w:r w:rsidR="004C42C8" w:rsidRPr="00A64EF7">
        <w:rPr>
          <w:rFonts w:asciiTheme="majorHAnsi" w:eastAsia="Times New Roman" w:hAnsiTheme="majorHAnsi" w:cs="Times New Roman"/>
          <w:noProof/>
          <w:sz w:val="22"/>
          <w:szCs w:val="22"/>
        </w:rPr>
        <w:t>]</w:t>
      </w:r>
      <w:r w:rsidR="00E5355A" w:rsidRPr="00A64EF7">
        <w:rPr>
          <w:rFonts w:asciiTheme="majorHAnsi" w:eastAsia="Times New Roman" w:hAnsiTheme="majorHAnsi" w:cs="Times New Roman"/>
          <w:sz w:val="22"/>
          <w:szCs w:val="22"/>
        </w:rPr>
        <w:fldChar w:fldCharType="end"/>
      </w:r>
      <w:r w:rsidR="003372BE" w:rsidRPr="00A64EF7">
        <w:rPr>
          <w:rFonts w:asciiTheme="majorHAnsi" w:eastAsia="Times New Roman" w:hAnsiTheme="majorHAnsi" w:cs="Times New Roman"/>
          <w:sz w:val="22"/>
          <w:szCs w:val="22"/>
        </w:rPr>
        <w:t xml:space="preserve"> </w:t>
      </w:r>
      <w:del w:id="115" w:author="Carly Rodriguez" w:date="2014-10-22T11:38:00Z">
        <w:r w:rsidR="003372BE" w:rsidRPr="00A64EF7" w:rsidDel="00F23CA2">
          <w:rPr>
            <w:rFonts w:asciiTheme="majorHAnsi" w:eastAsia="Times New Roman" w:hAnsiTheme="majorHAnsi" w:cs="Times New Roman"/>
            <w:sz w:val="22"/>
            <w:szCs w:val="22"/>
          </w:rPr>
          <w:delText>(schaaf, das [article on Micronesia], others?).</w:delText>
        </w:r>
      </w:del>
    </w:p>
    <w:p w14:paraId="4EE4C302" w14:textId="77777777" w:rsidR="003372BE" w:rsidRPr="00A64EF7" w:rsidRDefault="003372BE" w:rsidP="008F3FF8">
      <w:pPr>
        <w:spacing w:line="480" w:lineRule="auto"/>
        <w:rPr>
          <w:rFonts w:asciiTheme="majorHAnsi" w:eastAsia="Times New Roman" w:hAnsiTheme="majorHAnsi" w:cs="Times New Roman"/>
          <w:sz w:val="22"/>
          <w:szCs w:val="22"/>
        </w:rPr>
      </w:pPr>
    </w:p>
    <w:p w14:paraId="3919F71F" w14:textId="77777777" w:rsidR="003372BE" w:rsidRPr="00A64EF7" w:rsidRDefault="003372BE" w:rsidP="008F3FF8">
      <w:pPr>
        <w:spacing w:line="480" w:lineRule="auto"/>
        <w:rPr>
          <w:ins w:id="116" w:author="Carly Rodriguez" w:date="2014-10-22T11:41:00Z"/>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 xml:space="preserve">Changes from the 2008 </w:t>
      </w:r>
      <w:ins w:id="117" w:author="Carly Rodriguez" w:date="2014-10-22T11:39:00Z">
        <w:r w:rsidR="003D2B36" w:rsidRPr="00A64EF7">
          <w:rPr>
            <w:rFonts w:asciiTheme="majorHAnsi" w:eastAsia="Times New Roman" w:hAnsiTheme="majorHAnsi" w:cs="Times New Roman"/>
            <w:sz w:val="22"/>
            <w:szCs w:val="22"/>
          </w:rPr>
          <w:t>r</w:t>
        </w:r>
      </w:ins>
      <w:del w:id="118" w:author="Carly Rodriguez" w:date="2014-10-22T11:39:00Z">
        <w:r w:rsidRPr="00A64EF7" w:rsidDel="003D2B36">
          <w:rPr>
            <w:rFonts w:asciiTheme="majorHAnsi" w:eastAsia="Times New Roman" w:hAnsiTheme="majorHAnsi" w:cs="Times New Roman"/>
            <w:sz w:val="22"/>
            <w:szCs w:val="22"/>
          </w:rPr>
          <w:delText>R</w:delText>
        </w:r>
      </w:del>
      <w:r w:rsidRPr="00A64EF7">
        <w:rPr>
          <w:rFonts w:asciiTheme="majorHAnsi" w:eastAsia="Times New Roman" w:hAnsiTheme="majorHAnsi" w:cs="Times New Roman"/>
          <w:sz w:val="22"/>
          <w:szCs w:val="22"/>
        </w:rPr>
        <w:t xml:space="preserve">esearch </w:t>
      </w:r>
      <w:ins w:id="119" w:author="Carly Rodriguez" w:date="2014-10-22T11:39:00Z">
        <w:r w:rsidR="003D2B36" w:rsidRPr="00A64EF7">
          <w:rPr>
            <w:rFonts w:asciiTheme="majorHAnsi" w:eastAsia="Times New Roman" w:hAnsiTheme="majorHAnsi" w:cs="Times New Roman"/>
            <w:sz w:val="22"/>
            <w:szCs w:val="22"/>
          </w:rPr>
          <w:t>a</w:t>
        </w:r>
      </w:ins>
      <w:del w:id="120" w:author="Carly Rodriguez" w:date="2014-10-22T11:39:00Z">
        <w:r w:rsidRPr="00A64EF7" w:rsidDel="003D2B36">
          <w:rPr>
            <w:rFonts w:asciiTheme="majorHAnsi" w:eastAsia="Times New Roman" w:hAnsiTheme="majorHAnsi" w:cs="Times New Roman"/>
            <w:sz w:val="22"/>
            <w:szCs w:val="22"/>
          </w:rPr>
          <w:delText>A</w:delText>
        </w:r>
      </w:del>
      <w:r w:rsidRPr="00A64EF7">
        <w:rPr>
          <w:rFonts w:asciiTheme="majorHAnsi" w:eastAsia="Times New Roman" w:hAnsiTheme="majorHAnsi" w:cs="Times New Roman"/>
          <w:sz w:val="22"/>
          <w:szCs w:val="22"/>
        </w:rPr>
        <w:t>genda are notable. These include a refinement of the priority placed on new DST methods; in the current version, the call is for better evidence around the impact of new methods on treatment outcomes and on methods that can diagnose difficult-to-diagnose TB (</w:t>
      </w:r>
      <w:proofErr w:type="spellStart"/>
      <w:r w:rsidRPr="00A64EF7">
        <w:rPr>
          <w:rFonts w:asciiTheme="majorHAnsi" w:eastAsia="Times New Roman" w:hAnsiTheme="majorHAnsi" w:cs="Times New Roman"/>
          <w:sz w:val="22"/>
          <w:szCs w:val="22"/>
        </w:rPr>
        <w:t>extrapulmonary</w:t>
      </w:r>
      <w:proofErr w:type="spellEnd"/>
      <w:r w:rsidRPr="00A64EF7">
        <w:rPr>
          <w:rFonts w:asciiTheme="majorHAnsi" w:eastAsia="Times New Roman" w:hAnsiTheme="majorHAnsi" w:cs="Times New Roman"/>
          <w:sz w:val="22"/>
          <w:szCs w:val="22"/>
        </w:rPr>
        <w:t xml:space="preserve"> or TB in HIV-</w:t>
      </w:r>
      <w:proofErr w:type="spellStart"/>
      <w:r w:rsidRPr="00A64EF7">
        <w:rPr>
          <w:rFonts w:asciiTheme="majorHAnsi" w:eastAsia="Times New Roman" w:hAnsiTheme="majorHAnsi" w:cs="Times New Roman"/>
          <w:sz w:val="22"/>
          <w:szCs w:val="22"/>
        </w:rPr>
        <w:t>coinfected</w:t>
      </w:r>
      <w:proofErr w:type="spellEnd"/>
      <w:r w:rsidRPr="00A64EF7">
        <w:rPr>
          <w:rFonts w:asciiTheme="majorHAnsi" w:eastAsia="Times New Roman" w:hAnsiTheme="majorHAnsi" w:cs="Times New Roman"/>
          <w:sz w:val="22"/>
          <w:szCs w:val="22"/>
        </w:rPr>
        <w:t xml:space="preserve"> or pediatric populations). </w:t>
      </w:r>
      <w:proofErr w:type="gramStart"/>
      <w:r w:rsidR="00821EF8" w:rsidRPr="00A64EF7">
        <w:rPr>
          <w:rFonts w:asciiTheme="majorHAnsi" w:eastAsia="Times New Roman" w:hAnsiTheme="majorHAnsi" w:cs="Times New Roman"/>
          <w:sz w:val="22"/>
          <w:szCs w:val="22"/>
        </w:rPr>
        <w:t>The emphasis on programmatic research to select algorithms for screening sub-populations for MDR-TB persists, but as</w:t>
      </w:r>
      <w:r w:rsidR="00B977AD">
        <w:rPr>
          <w:rFonts w:asciiTheme="majorHAnsi" w:eastAsia="Times New Roman" w:hAnsiTheme="majorHAnsi" w:cs="Times New Roman"/>
          <w:sz w:val="22"/>
          <w:szCs w:val="22"/>
        </w:rPr>
        <w:t xml:space="preserve"> a lower priority in the area of</w:t>
      </w:r>
      <w:r w:rsidR="00821EF8" w:rsidRPr="00A64EF7">
        <w:rPr>
          <w:rFonts w:asciiTheme="majorHAnsi" w:eastAsia="Times New Roman" w:hAnsiTheme="majorHAnsi" w:cs="Times New Roman"/>
          <w:sz w:val="22"/>
          <w:szCs w:val="22"/>
        </w:rPr>
        <w:t xml:space="preserve"> programmatically relevant research.</w:t>
      </w:r>
      <w:proofErr w:type="gramEnd"/>
      <w:r w:rsidR="00821EF8" w:rsidRPr="00A64EF7">
        <w:rPr>
          <w:rFonts w:asciiTheme="majorHAnsi" w:eastAsia="Times New Roman" w:hAnsiTheme="majorHAnsi" w:cs="Times New Roman"/>
          <w:sz w:val="22"/>
          <w:szCs w:val="22"/>
        </w:rPr>
        <w:t xml:space="preserve"> Since Xpert has been widely adopted in the last several years, and implemented according to (perceived) risks in a country, perhaps the urgency around data to support and guide its introduction has abated.</w:t>
      </w:r>
      <w:r w:rsidR="00FE0B65" w:rsidRPr="00A64EF7">
        <w:rPr>
          <w:rFonts w:asciiTheme="majorHAnsi" w:eastAsia="Times New Roman" w:hAnsiTheme="majorHAnsi" w:cs="Times New Roman"/>
          <w:sz w:val="22"/>
          <w:szCs w:val="22"/>
        </w:rPr>
        <w:t xml:space="preserve"> Without supplanting an understanding of the variability in distribution of drug resistance, refinements have emerged: how to use non-representative data to better estimate the burden of DR-TB; </w:t>
      </w:r>
      <w:r w:rsidR="008E0BDB" w:rsidRPr="00A64EF7">
        <w:rPr>
          <w:rFonts w:asciiTheme="majorHAnsi" w:eastAsia="Times New Roman" w:hAnsiTheme="majorHAnsi" w:cs="Times New Roman"/>
          <w:sz w:val="22"/>
          <w:szCs w:val="22"/>
        </w:rPr>
        <w:t>what is the frequency of resistance to pyrazinamide, moxifloxacin, and injectables. The former reflects the reality that still a limited number of countries, especially in Africa, have national data from recent, representative surveys or ongoing surveillance of drug resistance. The absence of recent, representative data, it is understood, does not correspond to the absence of resistanc</w:t>
      </w:r>
      <w:r w:rsidR="00D77CE6" w:rsidRPr="00A64EF7">
        <w:rPr>
          <w:rFonts w:asciiTheme="majorHAnsi" w:eastAsia="Times New Roman" w:hAnsiTheme="majorHAnsi" w:cs="Times New Roman"/>
          <w:sz w:val="22"/>
          <w:szCs w:val="22"/>
        </w:rPr>
        <w:t xml:space="preserve">e </w:t>
      </w:r>
      <w:r w:rsidR="00762094" w:rsidRPr="00A64EF7">
        <w:rPr>
          <w:rFonts w:asciiTheme="majorHAnsi" w:eastAsia="Times New Roman" w:hAnsiTheme="majorHAnsi" w:cs="Times New Roman"/>
          <w:sz w:val="22"/>
          <w:szCs w:val="22"/>
        </w:rPr>
        <w:fldChar w:fldCharType="begin">
          <w:fldData xml:space="preserve">PEVuZE5vdGU+PENpdGU+PEF1dGhvcj5aaWdub2w8L0F1dGhvcj48WWVhcj4yMDEzPC9ZZWFyPjxS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</w:fldData>
        </w:fldChar>
      </w:r>
      <w:r w:rsidR="00762094" w:rsidRPr="00A64EF7">
        <w:rPr>
          <w:rFonts w:asciiTheme="majorHAnsi" w:eastAsia="Times New Roman" w:hAnsiTheme="majorHAnsi" w:cs="Times New Roman"/>
          <w:sz w:val="22"/>
          <w:szCs w:val="22"/>
        </w:rPr>
        <w:instrText xml:space="preserve"> ADDIN EN.CITE </w:instrText>
      </w:r>
      <w:r w:rsidR="00762094" w:rsidRPr="00A64EF7">
        <w:rPr>
          <w:rFonts w:asciiTheme="majorHAnsi" w:eastAsia="Times New Roman" w:hAnsiTheme="majorHAnsi" w:cs="Times New Roman"/>
          <w:sz w:val="22"/>
          <w:szCs w:val="22"/>
        </w:rPr>
        <w:fldChar w:fldCharType="begin">
          <w:fldData xml:space="preserve">PEVuZE5vdGU+PENpdGU+PEF1dGhvcj5aaWdub2w8L0F1dGhvcj48WWVhcj4yMDEzPC9ZZWFyPjxS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</w:fldData>
        </w:fldChar>
      </w:r>
      <w:r w:rsidR="00762094" w:rsidRPr="00A64EF7">
        <w:rPr>
          <w:rFonts w:asciiTheme="majorHAnsi" w:eastAsia="Times New Roman" w:hAnsiTheme="majorHAnsi" w:cs="Times New Roman"/>
          <w:sz w:val="22"/>
          <w:szCs w:val="22"/>
        </w:rPr>
        <w:instrText xml:space="preserve"> ADDIN EN.CITE.DATA </w:instrText>
      </w:r>
      <w:r w:rsidR="00762094" w:rsidRPr="00A64EF7">
        <w:rPr>
          <w:rFonts w:asciiTheme="majorHAnsi" w:eastAsia="Times New Roman" w:hAnsiTheme="majorHAnsi" w:cs="Times New Roman"/>
          <w:sz w:val="22"/>
          <w:szCs w:val="22"/>
        </w:rPr>
      </w:r>
      <w:r w:rsidR="00762094" w:rsidRPr="00A64EF7">
        <w:rPr>
          <w:rFonts w:asciiTheme="majorHAnsi" w:eastAsia="Times New Roman" w:hAnsiTheme="majorHAnsi" w:cs="Times New Roman"/>
          <w:sz w:val="22"/>
          <w:szCs w:val="22"/>
        </w:rPr>
        <w:fldChar w:fldCharType="end"/>
      </w:r>
      <w:r w:rsidR="00762094" w:rsidRPr="00A64EF7">
        <w:rPr>
          <w:rFonts w:asciiTheme="majorHAnsi" w:eastAsia="Times New Roman" w:hAnsiTheme="majorHAnsi" w:cs="Times New Roman"/>
          <w:sz w:val="22"/>
          <w:szCs w:val="22"/>
        </w:rPr>
      </w:r>
      <w:r w:rsidR="00762094" w:rsidRPr="00A64EF7">
        <w:rPr>
          <w:rFonts w:asciiTheme="majorHAnsi" w:eastAsia="Times New Roman" w:hAnsiTheme="majorHAnsi" w:cs="Times New Roman"/>
          <w:sz w:val="22"/>
          <w:szCs w:val="22"/>
        </w:rPr>
        <w:fldChar w:fldCharType="separate"/>
      </w:r>
      <w:r w:rsidR="00762094" w:rsidRPr="00A64EF7">
        <w:rPr>
          <w:rFonts w:asciiTheme="majorHAnsi" w:eastAsia="Times New Roman" w:hAnsiTheme="majorHAnsi" w:cs="Times New Roman"/>
          <w:noProof/>
          <w:sz w:val="22"/>
          <w:szCs w:val="22"/>
        </w:rPr>
        <w:t>[</w:t>
      </w:r>
      <w:hyperlink w:anchor="_ENREF_13" w:tooltip="Zignol, 2013 #16" w:history="1">
        <w:r w:rsidR="00D47435" w:rsidRPr="00A64EF7">
          <w:rPr>
            <w:rFonts w:asciiTheme="majorHAnsi" w:eastAsia="Times New Roman" w:hAnsiTheme="majorHAnsi" w:cs="Times New Roman"/>
            <w:noProof/>
            <w:sz w:val="22"/>
            <w:szCs w:val="22"/>
          </w:rPr>
          <w:t>13</w:t>
        </w:r>
      </w:hyperlink>
      <w:r w:rsidR="00762094" w:rsidRPr="00A64EF7">
        <w:rPr>
          <w:rFonts w:asciiTheme="majorHAnsi" w:eastAsia="Times New Roman" w:hAnsiTheme="majorHAnsi" w:cs="Times New Roman"/>
          <w:noProof/>
          <w:sz w:val="22"/>
          <w:szCs w:val="22"/>
        </w:rPr>
        <w:t>]</w:t>
      </w:r>
      <w:r w:rsidR="00762094" w:rsidRPr="00A64EF7">
        <w:rPr>
          <w:rFonts w:asciiTheme="majorHAnsi" w:eastAsia="Times New Roman" w:hAnsiTheme="majorHAnsi" w:cs="Times New Roman"/>
          <w:sz w:val="22"/>
          <w:szCs w:val="22"/>
        </w:rPr>
        <w:fldChar w:fldCharType="end"/>
      </w:r>
      <w:del w:id="121" w:author="Carly Rodriguez" w:date="2014-10-22T12:04:00Z">
        <w:r w:rsidR="00D77CE6" w:rsidRPr="00A64EF7" w:rsidDel="00762094">
          <w:rPr>
            <w:rFonts w:asciiTheme="majorHAnsi" w:eastAsia="Times New Roman" w:hAnsiTheme="majorHAnsi" w:cs="Times New Roman"/>
            <w:sz w:val="22"/>
            <w:szCs w:val="22"/>
          </w:rPr>
          <w:delText>[SB?]</w:delText>
        </w:r>
      </w:del>
      <w:r w:rsidR="00D77CE6" w:rsidRPr="00A64EF7">
        <w:rPr>
          <w:rFonts w:asciiTheme="majorHAnsi" w:eastAsia="Times New Roman" w:hAnsiTheme="majorHAnsi" w:cs="Times New Roman"/>
          <w:sz w:val="22"/>
          <w:szCs w:val="22"/>
        </w:rPr>
        <w:t xml:space="preserve">. </w:t>
      </w:r>
    </w:p>
    <w:p w14:paraId="342A4078" w14:textId="77777777" w:rsidR="003D2B36" w:rsidRPr="00A64EF7" w:rsidRDefault="003D2B36" w:rsidP="008F3FF8">
      <w:pPr>
        <w:spacing w:line="480" w:lineRule="auto"/>
        <w:rPr>
          <w:rFonts w:asciiTheme="majorHAnsi" w:eastAsia="Times New Roman" w:hAnsiTheme="majorHAnsi" w:cs="Times New Roman"/>
          <w:sz w:val="22"/>
          <w:szCs w:val="22"/>
        </w:rPr>
      </w:pPr>
    </w:p>
    <w:p w14:paraId="53F81E20" w14:textId="77777777" w:rsidR="008F3FF8" w:rsidRPr="00A64EF7" w:rsidRDefault="00456C4F" w:rsidP="008F3FF8">
      <w:pPr>
        <w:spacing w:line="480" w:lineRule="auto"/>
        <w:rPr>
          <w:rFonts w:asciiTheme="majorHAnsi" w:eastAsia="Times New Roman" w:hAnsiTheme="majorHAnsi" w:cs="Times New Roman"/>
          <w:i/>
          <w:sz w:val="22"/>
          <w:szCs w:val="22"/>
        </w:rPr>
      </w:pPr>
      <w:r w:rsidRPr="00A64EF7">
        <w:rPr>
          <w:rFonts w:asciiTheme="majorHAnsi" w:eastAsia="Times New Roman" w:hAnsiTheme="majorHAnsi" w:cs="Times New Roman"/>
          <w:i/>
          <w:sz w:val="22"/>
          <w:szCs w:val="22"/>
        </w:rPr>
        <w:t>Implementation</w:t>
      </w:r>
    </w:p>
    <w:p w14:paraId="70A885FE" w14:textId="77777777" w:rsidR="00456C4F" w:rsidRPr="00A64EF7" w:rsidRDefault="00456C4F" w:rsidP="008F3FF8">
      <w:pPr>
        <w:spacing w:line="480" w:lineRule="auto"/>
        <w:rPr>
          <w:ins w:id="122" w:author="Carly Rodriguez" w:date="2014-10-22T11:41:00Z"/>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 xml:space="preserve">As noted, the changes in </w:t>
      </w:r>
      <w:r w:rsidR="00C67A2E" w:rsidRPr="00A64EF7">
        <w:rPr>
          <w:rFonts w:asciiTheme="majorHAnsi" w:eastAsia="Times New Roman" w:hAnsiTheme="majorHAnsi" w:cs="Times New Roman"/>
          <w:sz w:val="22"/>
          <w:szCs w:val="22"/>
        </w:rPr>
        <w:t>priorities since 2008 reflect</w:t>
      </w:r>
      <w:r w:rsidRPr="00A64EF7">
        <w:rPr>
          <w:rFonts w:asciiTheme="majorHAnsi" w:eastAsia="Times New Roman" w:hAnsiTheme="majorHAnsi" w:cs="Times New Roman"/>
          <w:sz w:val="22"/>
          <w:szCs w:val="22"/>
        </w:rPr>
        <w:t xml:space="preserve">, in part, exciting advances in rapid diagnostics and treatment options. </w:t>
      </w:r>
      <w:r w:rsidR="00730875" w:rsidRPr="00A64EF7">
        <w:rPr>
          <w:rFonts w:asciiTheme="majorHAnsi" w:eastAsia="Times New Roman" w:hAnsiTheme="majorHAnsi" w:cs="Times New Roman"/>
          <w:sz w:val="22"/>
          <w:szCs w:val="22"/>
        </w:rPr>
        <w:t xml:space="preserve">Some changes </w:t>
      </w:r>
      <w:r w:rsidR="00C67A2E" w:rsidRPr="00A64EF7">
        <w:rPr>
          <w:rFonts w:asciiTheme="majorHAnsi" w:eastAsia="Times New Roman" w:hAnsiTheme="majorHAnsi" w:cs="Times New Roman"/>
          <w:sz w:val="22"/>
          <w:szCs w:val="22"/>
        </w:rPr>
        <w:t>also reflect a pragmatism about the current state of affairs—that there would be interest in developing methodologies for drawing inference from non-representative anti-TB drug resistance surveys, for example</w:t>
      </w:r>
      <w:r w:rsidR="00897419" w:rsidRPr="00A64EF7">
        <w:rPr>
          <w:rFonts w:asciiTheme="majorHAnsi" w:eastAsia="Times New Roman" w:hAnsiTheme="majorHAnsi" w:cs="Times New Roman"/>
          <w:sz w:val="22"/>
          <w:szCs w:val="22"/>
        </w:rPr>
        <w:t xml:space="preserve">—and the limitations in resources for TB research </w:t>
      </w:r>
      <w:r w:rsidR="003D2B36" w:rsidRPr="00A64EF7">
        <w:rPr>
          <w:rFonts w:asciiTheme="majorHAnsi" w:eastAsia="Times New Roman" w:hAnsiTheme="majorHAnsi" w:cs="Times New Roman"/>
          <w:sz w:val="22"/>
          <w:szCs w:val="22"/>
        </w:rPr>
        <w:fldChar w:fldCharType="begin"/>
      </w:r>
      <w:r w:rsidR="00762094" w:rsidRPr="00A64EF7">
        <w:rPr>
          <w:rFonts w:asciiTheme="majorHAnsi" w:eastAsia="Times New Roman" w:hAnsiTheme="majorHAnsi" w:cs="Times New Roman"/>
          <w:sz w:val="22"/>
          <w:szCs w:val="22"/>
        </w:rPr>
        <w:instrText xml:space="preserve"> ADDIN EN.CITE &lt;EndNote&gt;&lt;Cite&gt;&lt;Author&gt;Frick&lt;/Author&gt;&lt;Year&gt;2014&lt;/Year&gt;&lt;RecNum&gt;9&lt;/RecNum&gt;&lt;DisplayText&gt;[14]&lt;/DisplayText&gt;&lt;record&gt;&lt;rec-number&gt;9&lt;/rec-number&gt;&lt;foreign-keys&gt;&lt;key app="EN" db-id="r0sftw5dudxvzxepewyvd5r7srdvrepfs502" timestamp="1413990210"&gt;9&lt;/key&gt;&lt;/foreign-keys&gt;&lt;ref-type name="Report"&gt;27&lt;/ref-type&gt;&lt;contributors&gt;&lt;authors&gt;&lt;author&gt;Frick, Mike&lt;/author&gt;&lt;/authors&gt;&lt;/contributors&gt;&lt;titles&gt;&lt;title&gt;Tuberculosis Research and Development: 2014 Report on Tuberculosis Research Funding Trends, 2005–2013&lt;/title&gt;&lt;/titles&gt;&lt;dates&gt;&lt;year&gt;2014&lt;/year&gt;&lt;/dates&gt;&lt;publisher&gt;Treatment Action Group&amp;#xD;Stop TB Partnership&lt;/publisher&gt;&lt;urls&gt;&lt;/urls&gt;&lt;/record&gt;&lt;/Cite&gt;&lt;/EndNote&gt;</w:instrText>
      </w:r>
      <w:r w:rsidR="003D2B36" w:rsidRPr="00A64EF7">
        <w:rPr>
          <w:rFonts w:asciiTheme="majorHAnsi" w:eastAsia="Times New Roman" w:hAnsiTheme="majorHAnsi" w:cs="Times New Roman"/>
          <w:sz w:val="22"/>
          <w:szCs w:val="22"/>
        </w:rPr>
        <w:fldChar w:fldCharType="separate"/>
      </w:r>
      <w:r w:rsidR="00762094" w:rsidRPr="00A64EF7">
        <w:rPr>
          <w:rFonts w:asciiTheme="majorHAnsi" w:eastAsia="Times New Roman" w:hAnsiTheme="majorHAnsi" w:cs="Times New Roman"/>
          <w:noProof/>
          <w:sz w:val="22"/>
          <w:szCs w:val="22"/>
        </w:rPr>
        <w:t>[</w:t>
      </w:r>
      <w:hyperlink w:anchor="_ENREF_14" w:tooltip="Frick, 2014 #9" w:history="1">
        <w:r w:rsidR="00D47435" w:rsidRPr="00A64EF7">
          <w:rPr>
            <w:rFonts w:asciiTheme="majorHAnsi" w:eastAsia="Times New Roman" w:hAnsiTheme="majorHAnsi" w:cs="Times New Roman"/>
            <w:noProof/>
            <w:sz w:val="22"/>
            <w:szCs w:val="22"/>
          </w:rPr>
          <w:t>14</w:t>
        </w:r>
      </w:hyperlink>
      <w:r w:rsidR="00762094" w:rsidRPr="00A64EF7">
        <w:rPr>
          <w:rFonts w:asciiTheme="majorHAnsi" w:eastAsia="Times New Roman" w:hAnsiTheme="majorHAnsi" w:cs="Times New Roman"/>
          <w:noProof/>
          <w:sz w:val="22"/>
          <w:szCs w:val="22"/>
        </w:rPr>
        <w:t>]</w:t>
      </w:r>
      <w:r w:rsidR="003D2B36" w:rsidRPr="00A64EF7">
        <w:rPr>
          <w:rFonts w:asciiTheme="majorHAnsi" w:eastAsia="Times New Roman" w:hAnsiTheme="majorHAnsi" w:cs="Times New Roman"/>
          <w:sz w:val="22"/>
          <w:szCs w:val="22"/>
        </w:rPr>
        <w:fldChar w:fldCharType="end"/>
      </w:r>
      <w:del w:id="123" w:author="Carly Rodriguez" w:date="2014-10-22T11:40:00Z">
        <w:r w:rsidR="00897419" w:rsidRPr="00A64EF7" w:rsidDel="003D2B36">
          <w:rPr>
            <w:rFonts w:asciiTheme="majorHAnsi" w:eastAsia="Times New Roman" w:hAnsiTheme="majorHAnsi" w:cs="Times New Roman"/>
            <w:sz w:val="22"/>
            <w:szCs w:val="22"/>
          </w:rPr>
          <w:delText>[</w:delText>
        </w:r>
        <w:r w:rsidR="00581595" w:rsidRPr="00A64EF7" w:rsidDel="003D2B36">
          <w:rPr>
            <w:rFonts w:asciiTheme="majorHAnsi" w:eastAsia="Times New Roman" w:hAnsiTheme="majorHAnsi" w:cs="Times New Roman"/>
            <w:sz w:val="22"/>
            <w:szCs w:val="22"/>
          </w:rPr>
          <w:delText xml:space="preserve">SB </w:delText>
        </w:r>
        <w:r w:rsidR="00897419" w:rsidRPr="00A64EF7" w:rsidDel="003D2B36">
          <w:rPr>
            <w:rFonts w:asciiTheme="majorHAnsi" w:eastAsia="Times New Roman" w:hAnsiTheme="majorHAnsi" w:cs="Times New Roman"/>
            <w:sz w:val="22"/>
            <w:szCs w:val="22"/>
          </w:rPr>
          <w:delText>TAG report]</w:delText>
        </w:r>
      </w:del>
      <w:r w:rsidR="00897419" w:rsidRPr="00A64EF7">
        <w:rPr>
          <w:rFonts w:asciiTheme="majorHAnsi" w:eastAsia="Times New Roman" w:hAnsiTheme="majorHAnsi" w:cs="Times New Roman"/>
          <w:sz w:val="22"/>
          <w:szCs w:val="22"/>
        </w:rPr>
        <w:t xml:space="preserve">. </w:t>
      </w:r>
      <w:r w:rsidR="00730875" w:rsidRPr="00A64EF7">
        <w:rPr>
          <w:rFonts w:asciiTheme="majorHAnsi" w:eastAsia="Times New Roman" w:hAnsiTheme="majorHAnsi" w:cs="Times New Roman"/>
          <w:sz w:val="22"/>
          <w:szCs w:val="22"/>
        </w:rPr>
        <w:t xml:space="preserve">For the same reason, many of the 2008 priorities appear again as priorities six years later. </w:t>
      </w:r>
      <w:r w:rsidR="00581595" w:rsidRPr="00A64EF7">
        <w:rPr>
          <w:rFonts w:asciiTheme="majorHAnsi" w:eastAsia="Times New Roman" w:hAnsiTheme="majorHAnsi" w:cs="Times New Roman"/>
          <w:sz w:val="22"/>
          <w:szCs w:val="22"/>
        </w:rPr>
        <w:t xml:space="preserve">Also influencing the implementation of research are the priorities of industry partners. Although this document highlights short, effective regimens as a top priority, </w:t>
      </w:r>
      <w:r w:rsidR="00581595" w:rsidRPr="00A64EF7">
        <w:rPr>
          <w:rFonts w:asciiTheme="majorHAnsi" w:eastAsia="Times New Roman" w:hAnsiTheme="majorHAnsi" w:cs="Times New Roman"/>
          <w:i/>
          <w:sz w:val="22"/>
          <w:szCs w:val="22"/>
        </w:rPr>
        <w:t xml:space="preserve">no trial of shortened regimens containing one or more new drugs has been initiated. </w:t>
      </w:r>
      <w:r w:rsidR="00581595" w:rsidRPr="00A64EF7">
        <w:rPr>
          <w:rFonts w:asciiTheme="majorHAnsi" w:eastAsia="Times New Roman" w:hAnsiTheme="majorHAnsi" w:cs="Times New Roman"/>
          <w:sz w:val="22"/>
          <w:szCs w:val="22"/>
        </w:rPr>
        <w:t>This is despite conditional approval of one drug (bedaquiline) in late 2012 and the other (delamanid) in 2013 based on their superiority in placebo-controlled trials. Continued advocacy around resources for research and accelerated testing of new interventions will be essential</w:t>
      </w:r>
      <w:r w:rsidR="009328A1" w:rsidRPr="00A64EF7">
        <w:rPr>
          <w:rFonts w:asciiTheme="majorHAnsi" w:eastAsia="Times New Roman" w:hAnsiTheme="majorHAnsi" w:cs="Times New Roman"/>
          <w:sz w:val="22"/>
          <w:szCs w:val="22"/>
        </w:rPr>
        <w:t>. To this end, the engagement of the new Global Drug Resistant TB Initiative and RESIST-TB, as well as activists, researchers, donors and policymakers will be essential to continued research advocacy.</w:t>
      </w:r>
    </w:p>
    <w:p w14:paraId="0C294F59" w14:textId="77777777" w:rsidR="003D2B36" w:rsidRPr="00A64EF7" w:rsidRDefault="003D2B36" w:rsidP="008F3FF8">
      <w:pPr>
        <w:spacing w:line="480" w:lineRule="auto"/>
        <w:rPr>
          <w:rFonts w:asciiTheme="majorHAnsi" w:eastAsia="Times New Roman" w:hAnsiTheme="majorHAnsi" w:cs="Times New Roman"/>
          <w:sz w:val="22"/>
          <w:szCs w:val="22"/>
        </w:rPr>
      </w:pPr>
    </w:p>
    <w:p w14:paraId="27D5B65E" w14:textId="77777777" w:rsidR="008F3FF8" w:rsidRPr="00A64EF7" w:rsidRDefault="008F3FF8" w:rsidP="008F3FF8">
      <w:pPr>
        <w:spacing w:line="480" w:lineRule="auto"/>
        <w:rPr>
          <w:rFonts w:asciiTheme="majorHAnsi" w:eastAsia="Times New Roman" w:hAnsiTheme="majorHAnsi" w:cs="Times New Roman"/>
          <w:i/>
          <w:sz w:val="22"/>
          <w:szCs w:val="22"/>
        </w:rPr>
      </w:pPr>
      <w:r w:rsidRPr="00A64EF7">
        <w:rPr>
          <w:rFonts w:asciiTheme="majorHAnsi" w:eastAsia="Times New Roman" w:hAnsiTheme="majorHAnsi" w:cs="Times New Roman"/>
          <w:i/>
          <w:sz w:val="22"/>
          <w:szCs w:val="22"/>
        </w:rPr>
        <w:t>Limitations</w:t>
      </w:r>
    </w:p>
    <w:p w14:paraId="4CC1EDFE" w14:textId="77777777" w:rsidR="008F3FF8" w:rsidRPr="00A64EF7" w:rsidRDefault="00D77CE6" w:rsidP="008F3FF8">
      <w:pPr>
        <w:spacing w:line="480" w:lineRule="auto"/>
        <w:rPr>
          <w:rFonts w:asciiTheme="majorHAnsi" w:eastAsia="Times New Roman" w:hAnsiTheme="majorHAnsi" w:cs="Times New Roman"/>
          <w:sz w:val="22"/>
          <w:szCs w:val="22"/>
        </w:rPr>
      </w:pPr>
      <w:r w:rsidRPr="00A64EF7">
        <w:rPr>
          <w:rFonts w:asciiTheme="majorHAnsi" w:eastAsia="Times New Roman" w:hAnsiTheme="majorHAnsi" w:cs="Times New Roman"/>
          <w:sz w:val="22"/>
          <w:szCs w:val="22"/>
        </w:rPr>
        <w:t>The systematic, transparent, and inclusive process</w:t>
      </w:r>
      <w:r w:rsidR="00456C4F" w:rsidRPr="00A64EF7">
        <w:rPr>
          <w:rFonts w:asciiTheme="majorHAnsi" w:eastAsia="Times New Roman" w:hAnsiTheme="majorHAnsi" w:cs="Times New Roman"/>
          <w:sz w:val="22"/>
          <w:szCs w:val="22"/>
        </w:rPr>
        <w:t xml:space="preserve"> that </w:t>
      </w:r>
      <w:r w:rsidRPr="00A64EF7">
        <w:rPr>
          <w:rFonts w:asciiTheme="majorHAnsi" w:eastAsia="Times New Roman" w:hAnsiTheme="majorHAnsi" w:cs="Times New Roman"/>
          <w:sz w:val="22"/>
          <w:szCs w:val="22"/>
        </w:rPr>
        <w:t>resulted</w:t>
      </w:r>
      <w:r w:rsidR="000B2D98" w:rsidRPr="00A64EF7">
        <w:rPr>
          <w:rFonts w:asciiTheme="majorHAnsi" w:eastAsia="Times New Roman" w:hAnsiTheme="majorHAnsi" w:cs="Times New Roman"/>
          <w:sz w:val="22"/>
          <w:szCs w:val="22"/>
        </w:rPr>
        <w:t xml:space="preserve"> in the present document </w:t>
      </w:r>
      <w:r w:rsidRPr="00A64EF7">
        <w:rPr>
          <w:rFonts w:asciiTheme="majorHAnsi" w:eastAsia="Times New Roman" w:hAnsiTheme="majorHAnsi" w:cs="Times New Roman"/>
          <w:sz w:val="22"/>
          <w:szCs w:val="22"/>
        </w:rPr>
        <w:t>represent</w:t>
      </w:r>
      <w:r w:rsidR="00CF17D8" w:rsidRPr="00A64EF7">
        <w:rPr>
          <w:rFonts w:asciiTheme="majorHAnsi" w:eastAsia="Times New Roman" w:hAnsiTheme="majorHAnsi" w:cs="Times New Roman"/>
          <w:sz w:val="22"/>
          <w:szCs w:val="22"/>
        </w:rPr>
        <w:t>s</w:t>
      </w:r>
      <w:r w:rsidRPr="00A64EF7">
        <w:rPr>
          <w:rFonts w:asciiTheme="majorHAnsi" w:eastAsia="Times New Roman" w:hAnsiTheme="majorHAnsi" w:cs="Times New Roman"/>
          <w:sz w:val="22"/>
          <w:szCs w:val="22"/>
        </w:rPr>
        <w:t xml:space="preserve"> </w:t>
      </w:r>
      <w:proofErr w:type="gramStart"/>
      <w:r w:rsidRPr="00A64EF7">
        <w:rPr>
          <w:rFonts w:asciiTheme="majorHAnsi" w:eastAsia="Times New Roman" w:hAnsiTheme="majorHAnsi" w:cs="Times New Roman"/>
          <w:sz w:val="22"/>
          <w:szCs w:val="22"/>
        </w:rPr>
        <w:t>a strength</w:t>
      </w:r>
      <w:proofErr w:type="gramEnd"/>
      <w:r w:rsidRPr="00A64EF7">
        <w:rPr>
          <w:rFonts w:asciiTheme="majorHAnsi" w:eastAsia="Times New Roman" w:hAnsiTheme="majorHAnsi" w:cs="Times New Roman"/>
          <w:sz w:val="22"/>
          <w:szCs w:val="22"/>
        </w:rPr>
        <w:t xml:space="preserve">. The survey sought input from an extensive list of individuals that included </w:t>
      </w:r>
      <w:r w:rsidR="00CF17D8" w:rsidRPr="00A64EF7">
        <w:rPr>
          <w:rFonts w:asciiTheme="majorHAnsi" w:eastAsia="Times New Roman" w:hAnsiTheme="majorHAnsi" w:cs="Times New Roman"/>
          <w:sz w:val="22"/>
          <w:szCs w:val="22"/>
        </w:rPr>
        <w:t>clinical researchers</w:t>
      </w:r>
      <w:r w:rsidRPr="00A64EF7">
        <w:rPr>
          <w:rFonts w:asciiTheme="majorHAnsi" w:eastAsia="Times New Roman" w:hAnsiTheme="majorHAnsi" w:cs="Times New Roman"/>
          <w:sz w:val="22"/>
          <w:szCs w:val="22"/>
        </w:rPr>
        <w:t>, policy</w:t>
      </w:r>
      <w:r w:rsidR="00CF17D8" w:rsidRPr="00A64EF7">
        <w:rPr>
          <w:rFonts w:asciiTheme="majorHAnsi" w:eastAsia="Times New Roman" w:hAnsiTheme="majorHAnsi" w:cs="Times New Roman"/>
          <w:sz w:val="22"/>
          <w:szCs w:val="22"/>
        </w:rPr>
        <w:t xml:space="preserve"> makers, clinicians and other service providers</w:t>
      </w:r>
      <w:r w:rsidRPr="00A64EF7">
        <w:rPr>
          <w:rFonts w:asciiTheme="majorHAnsi" w:eastAsia="Times New Roman" w:hAnsiTheme="majorHAnsi" w:cs="Times New Roman"/>
          <w:sz w:val="22"/>
          <w:szCs w:val="22"/>
        </w:rPr>
        <w:t>, activists, patients, and donors. The relatively low response rate, approximately 20%, and l</w:t>
      </w:r>
      <w:r w:rsidR="008F3FF8" w:rsidRPr="00A64EF7">
        <w:rPr>
          <w:rFonts w:asciiTheme="majorHAnsi" w:eastAsia="Times New Roman" w:hAnsiTheme="majorHAnsi" w:cs="Times New Roman"/>
          <w:sz w:val="22"/>
          <w:szCs w:val="22"/>
        </w:rPr>
        <w:t xml:space="preserve">ack of </w:t>
      </w:r>
      <w:r w:rsidRPr="00A64EF7">
        <w:rPr>
          <w:rFonts w:asciiTheme="majorHAnsi" w:eastAsia="Times New Roman" w:hAnsiTheme="majorHAnsi" w:cs="Times New Roman"/>
          <w:sz w:val="22"/>
          <w:szCs w:val="22"/>
        </w:rPr>
        <w:t xml:space="preserve">information on the </w:t>
      </w:r>
      <w:del w:id="124" w:author="Carly Rodriguez" w:date="2014-10-22T10:08:00Z">
        <w:r w:rsidRPr="00A64EF7" w:rsidDel="00EA325C">
          <w:rPr>
            <w:rFonts w:asciiTheme="majorHAnsi" w:eastAsia="Times New Roman" w:hAnsiTheme="majorHAnsi" w:cs="Times New Roman"/>
            <w:sz w:val="22"/>
            <w:szCs w:val="22"/>
          </w:rPr>
          <w:delText>respondents</w:delText>
        </w:r>
      </w:del>
      <w:ins w:id="125" w:author="Carly Rodriguez" w:date="2014-10-22T10:08:00Z">
        <w:r w:rsidR="00EA325C" w:rsidRPr="00A64EF7">
          <w:rPr>
            <w:rFonts w:asciiTheme="majorHAnsi" w:eastAsia="Times New Roman" w:hAnsiTheme="majorHAnsi" w:cs="Times New Roman"/>
            <w:sz w:val="22"/>
            <w:szCs w:val="22"/>
          </w:rPr>
          <w:t>participants</w:t>
        </w:r>
      </w:ins>
      <w:r w:rsidRPr="00A64EF7">
        <w:rPr>
          <w:rFonts w:asciiTheme="majorHAnsi" w:eastAsia="Times New Roman" w:hAnsiTheme="majorHAnsi" w:cs="Times New Roman"/>
          <w:sz w:val="22"/>
          <w:szCs w:val="22"/>
        </w:rPr>
        <w:t xml:space="preserve"> limit the extent to which </w:t>
      </w:r>
      <w:r w:rsidR="00CF17D8" w:rsidRPr="00A64EF7">
        <w:rPr>
          <w:rFonts w:asciiTheme="majorHAnsi" w:eastAsia="Times New Roman" w:hAnsiTheme="majorHAnsi" w:cs="Times New Roman"/>
          <w:sz w:val="22"/>
          <w:szCs w:val="22"/>
        </w:rPr>
        <w:t>we can assert that results are generalizable</w:t>
      </w:r>
      <w:r w:rsidR="008F3FF8" w:rsidRPr="00A64EF7">
        <w:rPr>
          <w:rFonts w:asciiTheme="majorHAnsi" w:eastAsia="Times New Roman" w:hAnsiTheme="majorHAnsi" w:cs="Times New Roman"/>
          <w:sz w:val="22"/>
          <w:szCs w:val="22"/>
        </w:rPr>
        <w:t xml:space="preserve">. </w:t>
      </w:r>
      <w:r w:rsidR="00CF17D8" w:rsidRPr="00A64EF7">
        <w:rPr>
          <w:rFonts w:asciiTheme="majorHAnsi" w:eastAsia="Times New Roman" w:hAnsiTheme="majorHAnsi" w:cs="Times New Roman"/>
          <w:sz w:val="22"/>
          <w:szCs w:val="22"/>
        </w:rPr>
        <w:t xml:space="preserve">We note, however, that the priorities identified represent progressions from those identified in the previous documents, and therefore, </w:t>
      </w:r>
      <w:r w:rsidR="000B2D98" w:rsidRPr="00A64EF7">
        <w:rPr>
          <w:rFonts w:asciiTheme="majorHAnsi" w:eastAsia="Times New Roman" w:hAnsiTheme="majorHAnsi" w:cs="Times New Roman"/>
          <w:sz w:val="22"/>
          <w:szCs w:val="22"/>
        </w:rPr>
        <w:t>seem credible. We also note that</w:t>
      </w:r>
      <w:r w:rsidR="00CF17D8" w:rsidRPr="00A64EF7">
        <w:rPr>
          <w:rFonts w:asciiTheme="majorHAnsi" w:eastAsia="Times New Roman" w:hAnsiTheme="majorHAnsi" w:cs="Times New Roman"/>
          <w:sz w:val="22"/>
          <w:szCs w:val="22"/>
        </w:rPr>
        <w:t xml:space="preserve"> the results may reflect a bias toward very applied research, which was introduced in the previous research agenda</w:t>
      </w:r>
      <w:r w:rsidR="000B2D98" w:rsidRPr="00A64EF7">
        <w:rPr>
          <w:rFonts w:asciiTheme="majorHAnsi" w:eastAsia="Times New Roman" w:hAnsiTheme="majorHAnsi" w:cs="Times New Roman"/>
          <w:sz w:val="22"/>
          <w:szCs w:val="22"/>
        </w:rPr>
        <w:t>s</w:t>
      </w:r>
      <w:r w:rsidR="00CF17D8" w:rsidRPr="00A64EF7">
        <w:rPr>
          <w:rFonts w:asciiTheme="majorHAnsi" w:eastAsia="Times New Roman" w:hAnsiTheme="majorHAnsi" w:cs="Times New Roman"/>
          <w:sz w:val="22"/>
          <w:szCs w:val="22"/>
        </w:rPr>
        <w:t xml:space="preserve"> on which the current exercise was based. </w:t>
      </w:r>
    </w:p>
    <w:p w14:paraId="46D40BCE" w14:textId="77777777" w:rsidR="000B2D98" w:rsidRPr="00A64EF7" w:rsidRDefault="000B2D98" w:rsidP="008F3FF8">
      <w:pPr>
        <w:spacing w:line="480" w:lineRule="auto"/>
        <w:rPr>
          <w:rFonts w:asciiTheme="majorHAnsi" w:eastAsia="Times New Roman" w:hAnsiTheme="majorHAnsi" w:cs="Times New Roman"/>
          <w:sz w:val="22"/>
          <w:szCs w:val="22"/>
        </w:rPr>
      </w:pPr>
    </w:p>
    <w:p w14:paraId="4FD5B234" w14:textId="77777777" w:rsidR="00F0678B" w:rsidRPr="00A64EF7" w:rsidRDefault="000B2D98" w:rsidP="008F3FF8">
      <w:pPr>
        <w:spacing w:line="480" w:lineRule="auto"/>
        <w:rPr>
          <w:rFonts w:asciiTheme="majorHAnsi" w:eastAsia="Times New Roman" w:hAnsiTheme="majorHAnsi" w:cs="Times New Roman"/>
          <w:b/>
          <w:sz w:val="22"/>
          <w:szCs w:val="22"/>
        </w:rPr>
      </w:pPr>
      <w:r w:rsidRPr="00A64EF7">
        <w:rPr>
          <w:rFonts w:asciiTheme="majorHAnsi" w:eastAsia="Times New Roman" w:hAnsiTheme="majorHAnsi" w:cs="Times New Roman"/>
          <w:b/>
          <w:sz w:val="22"/>
          <w:szCs w:val="22"/>
        </w:rPr>
        <w:t>Conclusion</w:t>
      </w:r>
    </w:p>
    <w:p w14:paraId="542262F6" w14:textId="77777777" w:rsidR="00B977AD" w:rsidRDefault="00B977AD">
      <w:pPr>
        <w:rPr>
          <w:rFonts w:asciiTheme="majorHAnsi" w:eastAsia="Times New Roman" w:hAnsiTheme="majorHAnsi" w:cs="Times New Roman"/>
          <w:b/>
          <w:sz w:val="22"/>
          <w:szCs w:val="22"/>
        </w:rPr>
      </w:pPr>
      <w:r>
        <w:rPr>
          <w:rFonts w:asciiTheme="majorHAnsi" w:eastAsia="Times New Roman" w:hAnsiTheme="majorHAnsi" w:cs="Times New Roman"/>
          <w:b/>
          <w:sz w:val="22"/>
          <w:szCs w:val="22"/>
        </w:rPr>
        <w:br w:type="page"/>
      </w:r>
    </w:p>
    <w:p w14:paraId="463B4AB0" w14:textId="77777777" w:rsidR="00F0678B" w:rsidRPr="00A64EF7" w:rsidRDefault="00B977AD" w:rsidP="008F3FF8">
      <w:pPr>
        <w:spacing w:line="480" w:lineRule="auto"/>
        <w:rPr>
          <w:rFonts w:asciiTheme="majorHAnsi" w:eastAsia="Times New Roman" w:hAnsiTheme="majorHAnsi" w:cs="Times New Roman"/>
          <w:b/>
          <w:sz w:val="22"/>
          <w:szCs w:val="22"/>
        </w:rPr>
      </w:pPr>
      <w:r>
        <w:rPr>
          <w:rFonts w:asciiTheme="majorHAnsi" w:eastAsia="Times New Roman" w:hAnsiTheme="majorHAnsi" w:cs="Times New Roman"/>
          <w:b/>
          <w:sz w:val="22"/>
          <w:szCs w:val="22"/>
        </w:rPr>
        <w:t>References</w:t>
      </w:r>
    </w:p>
    <w:p w14:paraId="6BAD1B2D" w14:textId="77777777" w:rsidR="00D47435" w:rsidRPr="00A64EF7" w:rsidRDefault="00F0678B" w:rsidP="00D47435">
      <w:pPr>
        <w:pStyle w:val="EndNoteBibliography"/>
        <w:ind w:left="720" w:hanging="720"/>
        <w:rPr>
          <w:rFonts w:asciiTheme="majorHAnsi" w:hAnsiTheme="majorHAnsi"/>
          <w:sz w:val="22"/>
          <w:szCs w:val="22"/>
        </w:rPr>
      </w:pPr>
      <w:r w:rsidRPr="00A64EF7">
        <w:rPr>
          <w:rFonts w:asciiTheme="majorHAnsi" w:hAnsiTheme="majorHAnsi"/>
          <w:b/>
          <w:sz w:val="22"/>
          <w:szCs w:val="22"/>
        </w:rPr>
        <w:fldChar w:fldCharType="begin"/>
      </w:r>
      <w:r w:rsidRPr="00A64EF7">
        <w:rPr>
          <w:rFonts w:asciiTheme="majorHAnsi" w:hAnsiTheme="majorHAnsi"/>
          <w:b/>
          <w:sz w:val="22"/>
          <w:szCs w:val="22"/>
        </w:rPr>
        <w:instrText xml:space="preserve"> ADDIN EN.REFLIST </w:instrText>
      </w:r>
      <w:r w:rsidRPr="00A64EF7">
        <w:rPr>
          <w:rFonts w:asciiTheme="majorHAnsi" w:hAnsiTheme="majorHAnsi"/>
          <w:b/>
          <w:sz w:val="22"/>
          <w:szCs w:val="22"/>
        </w:rPr>
        <w:fldChar w:fldCharType="separate"/>
      </w:r>
      <w:bookmarkStart w:id="126" w:name="_ENREF_1"/>
      <w:r w:rsidR="00D47435" w:rsidRPr="00A64EF7">
        <w:rPr>
          <w:rFonts w:asciiTheme="majorHAnsi" w:hAnsiTheme="majorHAnsi"/>
          <w:sz w:val="22"/>
          <w:szCs w:val="22"/>
        </w:rPr>
        <w:t>1. Cobelens FG, Heldal E, Kimerling ME, Mitnick CD, Podewils LJ, et al. (2008) Scaling up programmatic management of drug-resistant tuberculosis: a prioritized research agenda. PLoS Med 5: e150.</w:t>
      </w:r>
      <w:bookmarkEnd w:id="126"/>
    </w:p>
    <w:p w14:paraId="6AF873FF" w14:textId="77777777" w:rsidR="00D47435" w:rsidRPr="00A64EF7" w:rsidRDefault="00D47435" w:rsidP="00D47435">
      <w:pPr>
        <w:pStyle w:val="EndNoteBibliography"/>
        <w:ind w:left="720" w:hanging="720"/>
        <w:rPr>
          <w:rFonts w:asciiTheme="majorHAnsi" w:hAnsiTheme="majorHAnsi"/>
          <w:sz w:val="22"/>
          <w:szCs w:val="22"/>
        </w:rPr>
      </w:pPr>
      <w:bookmarkStart w:id="127" w:name="_ENREF_2"/>
      <w:r w:rsidRPr="00A64EF7">
        <w:rPr>
          <w:rFonts w:asciiTheme="majorHAnsi" w:hAnsiTheme="majorHAnsi"/>
          <w:sz w:val="22"/>
          <w:szCs w:val="22"/>
        </w:rPr>
        <w:t>2. Gupta R, Espinal M (2003) A prioritised research agenda for DOTS-Plus for multidrug-resistant tuberculosis (MDR-TB). Int J Tuberc Lung Dis 7: 410-414.</w:t>
      </w:r>
      <w:bookmarkEnd w:id="127"/>
    </w:p>
    <w:p w14:paraId="5886F825" w14:textId="77777777" w:rsidR="00D47435" w:rsidRPr="00A64EF7" w:rsidRDefault="00D47435" w:rsidP="00D47435">
      <w:pPr>
        <w:pStyle w:val="EndNoteBibliography"/>
        <w:ind w:left="720" w:hanging="720"/>
        <w:rPr>
          <w:rFonts w:asciiTheme="majorHAnsi" w:hAnsiTheme="majorHAnsi"/>
          <w:sz w:val="22"/>
          <w:szCs w:val="22"/>
        </w:rPr>
      </w:pPr>
      <w:bookmarkStart w:id="128" w:name="_ENREF_3"/>
      <w:r w:rsidRPr="00A64EF7">
        <w:rPr>
          <w:rFonts w:asciiTheme="majorHAnsi" w:hAnsiTheme="majorHAnsi"/>
          <w:sz w:val="22"/>
          <w:szCs w:val="22"/>
        </w:rPr>
        <w:t>3. Diacon AH, Pym A, Grobusch MP, de los Rios JM, Gotuzzo E, et al. (2014) Multidrug-resistant tuberculosis and culture conversion with bedaquiline. N Engl J Med 371: 723-732.</w:t>
      </w:r>
      <w:bookmarkEnd w:id="128"/>
    </w:p>
    <w:p w14:paraId="4CEA7CAE" w14:textId="77777777" w:rsidR="00D47435" w:rsidRPr="00A64EF7" w:rsidRDefault="00D47435" w:rsidP="00D47435">
      <w:pPr>
        <w:pStyle w:val="EndNoteBibliography"/>
        <w:ind w:left="720" w:hanging="720"/>
        <w:rPr>
          <w:rFonts w:asciiTheme="majorHAnsi" w:hAnsiTheme="majorHAnsi"/>
          <w:sz w:val="22"/>
          <w:szCs w:val="22"/>
        </w:rPr>
      </w:pPr>
      <w:bookmarkStart w:id="129" w:name="_ENREF_4"/>
      <w:r w:rsidRPr="00A64EF7">
        <w:rPr>
          <w:rFonts w:asciiTheme="majorHAnsi" w:hAnsiTheme="majorHAnsi"/>
          <w:sz w:val="22"/>
          <w:szCs w:val="22"/>
        </w:rPr>
        <w:t>4. Skripconoka V, Danilovits M, Pehme L, Tomson T, Skenders G, et al. (2013) Delamanid improves outcomes and reduces mortality in multidrug-resistant tuberculosis. Eur Respir J 41: 1393-1400.</w:t>
      </w:r>
      <w:bookmarkEnd w:id="129"/>
    </w:p>
    <w:p w14:paraId="5ABE05DD" w14:textId="77777777" w:rsidR="00D47435" w:rsidRPr="00A64EF7" w:rsidRDefault="00D47435" w:rsidP="00D47435">
      <w:pPr>
        <w:pStyle w:val="EndNoteBibliography"/>
        <w:ind w:left="720" w:hanging="720"/>
        <w:rPr>
          <w:rFonts w:asciiTheme="majorHAnsi" w:hAnsiTheme="majorHAnsi"/>
          <w:sz w:val="22"/>
          <w:szCs w:val="22"/>
        </w:rPr>
      </w:pPr>
      <w:bookmarkStart w:id="130" w:name="_ENREF_5"/>
      <w:r w:rsidRPr="00A64EF7">
        <w:rPr>
          <w:rFonts w:asciiTheme="majorHAnsi" w:hAnsiTheme="majorHAnsi"/>
          <w:sz w:val="22"/>
          <w:szCs w:val="22"/>
        </w:rPr>
        <w:t>5. Van Deun A, Maug AK, Salim MA, Das PK, Sarker MR, et al. (2010) Short, highly effective, and inexpensive standardized treatment of multidrug-resistant tuberculosis. Am J Respir Crit Care Med 182: 684-692.</w:t>
      </w:r>
      <w:bookmarkEnd w:id="130"/>
    </w:p>
    <w:p w14:paraId="46F3C348" w14:textId="77777777" w:rsidR="00D47435" w:rsidRPr="00A64EF7" w:rsidRDefault="00D47435" w:rsidP="00D47435">
      <w:pPr>
        <w:pStyle w:val="EndNoteBibliography"/>
        <w:ind w:left="720" w:hanging="720"/>
        <w:rPr>
          <w:rFonts w:asciiTheme="majorHAnsi" w:hAnsiTheme="majorHAnsi"/>
          <w:sz w:val="22"/>
          <w:szCs w:val="22"/>
        </w:rPr>
      </w:pPr>
      <w:bookmarkStart w:id="131" w:name="_ENREF_6"/>
      <w:r w:rsidRPr="00A64EF7">
        <w:rPr>
          <w:rFonts w:asciiTheme="majorHAnsi" w:hAnsiTheme="majorHAnsi"/>
          <w:sz w:val="22"/>
          <w:szCs w:val="22"/>
        </w:rPr>
        <w:t>6. Nunn AJ, Rusen I, Van Deun A, Torrea G, Phillips PP, et al. (2014) Evaluation of a standardized treatment regimen of anti-tuberculosis drugs for patients with multi-drug-resistant tuberculosis (STREAM): study protocol for a randomized controlled trial. Trials 15: 353.</w:t>
      </w:r>
      <w:bookmarkEnd w:id="131"/>
    </w:p>
    <w:p w14:paraId="10976C63" w14:textId="77777777" w:rsidR="00D47435" w:rsidRPr="00A64EF7" w:rsidRDefault="00D47435" w:rsidP="00D47435">
      <w:pPr>
        <w:pStyle w:val="EndNoteBibliography"/>
        <w:ind w:left="720" w:hanging="720"/>
        <w:rPr>
          <w:rFonts w:asciiTheme="majorHAnsi" w:hAnsiTheme="majorHAnsi"/>
          <w:sz w:val="22"/>
          <w:szCs w:val="22"/>
        </w:rPr>
      </w:pPr>
      <w:bookmarkStart w:id="132" w:name="_ENREF_7"/>
      <w:r w:rsidRPr="00A64EF7">
        <w:rPr>
          <w:rFonts w:asciiTheme="majorHAnsi" w:hAnsiTheme="majorHAnsi"/>
          <w:sz w:val="22"/>
          <w:szCs w:val="22"/>
        </w:rPr>
        <w:t>7. Aung KJ, Van Deun A, Declercq E, Sarker MR, Das PK, et al. (2014) Successful '9-month Bangladesh regimen' for multidrug-resistant tuberculosis among over 500 consecutive patients. Int J Tuberc Lung Dis 18: 1180-1187.</w:t>
      </w:r>
      <w:bookmarkEnd w:id="132"/>
    </w:p>
    <w:p w14:paraId="1C25D388" w14:textId="77777777" w:rsidR="00D47435" w:rsidRPr="00A64EF7" w:rsidRDefault="00D47435" w:rsidP="00D47435">
      <w:pPr>
        <w:pStyle w:val="EndNoteBibliography"/>
        <w:ind w:left="720" w:hanging="720"/>
        <w:rPr>
          <w:rFonts w:asciiTheme="majorHAnsi" w:hAnsiTheme="majorHAnsi"/>
          <w:sz w:val="22"/>
          <w:szCs w:val="22"/>
        </w:rPr>
      </w:pPr>
      <w:bookmarkStart w:id="133" w:name="_ENREF_8"/>
      <w:r w:rsidRPr="00A64EF7">
        <w:rPr>
          <w:rFonts w:asciiTheme="majorHAnsi" w:hAnsiTheme="majorHAnsi"/>
          <w:sz w:val="22"/>
          <w:szCs w:val="22"/>
        </w:rPr>
        <w:t>8. Seddon JA, Hesseling AC, Finlayson H, Fielding K, Cox H, et al. (2013) Preventive therapy for child contacts of multidrug-resistant tuberculosis: a prospective cohort study. Clin Infect Dis 57: 1676-1684.</w:t>
      </w:r>
      <w:bookmarkEnd w:id="133"/>
    </w:p>
    <w:p w14:paraId="7230B968" w14:textId="77777777" w:rsidR="00D47435" w:rsidRPr="00A64EF7" w:rsidRDefault="00D47435" w:rsidP="00D47435">
      <w:pPr>
        <w:pStyle w:val="EndNoteBibliography"/>
        <w:ind w:left="720" w:hanging="720"/>
        <w:rPr>
          <w:rFonts w:asciiTheme="majorHAnsi" w:hAnsiTheme="majorHAnsi"/>
          <w:sz w:val="22"/>
          <w:szCs w:val="22"/>
        </w:rPr>
      </w:pPr>
      <w:bookmarkStart w:id="134" w:name="_ENREF_9"/>
      <w:r w:rsidRPr="00A64EF7">
        <w:rPr>
          <w:rFonts w:asciiTheme="majorHAnsi" w:hAnsiTheme="majorHAnsi"/>
          <w:sz w:val="22"/>
          <w:szCs w:val="22"/>
        </w:rPr>
        <w:t>9. Thee S, Garcia-Prats AJ, McIlleron HM, Wiesner L, Castel S, et al. (2014) Pharmacokinetics of ofloxacin and levofloxacin for prevention and treatment of multidrug-resistant tuberculosis in children. Antimicrob Agents Chemother 58: 2948-2951.</w:t>
      </w:r>
      <w:bookmarkEnd w:id="134"/>
    </w:p>
    <w:p w14:paraId="5245C30A" w14:textId="77777777" w:rsidR="00D47435" w:rsidRPr="00A64EF7" w:rsidRDefault="00D47435" w:rsidP="00D47435">
      <w:pPr>
        <w:pStyle w:val="EndNoteBibliography"/>
        <w:ind w:left="720" w:hanging="720"/>
        <w:rPr>
          <w:rFonts w:asciiTheme="majorHAnsi" w:hAnsiTheme="majorHAnsi"/>
          <w:sz w:val="22"/>
          <w:szCs w:val="22"/>
        </w:rPr>
      </w:pPr>
      <w:bookmarkStart w:id="135" w:name="_ENREF_10"/>
      <w:r w:rsidRPr="00A64EF7">
        <w:rPr>
          <w:rFonts w:asciiTheme="majorHAnsi" w:hAnsiTheme="majorHAnsi"/>
          <w:sz w:val="22"/>
          <w:szCs w:val="22"/>
        </w:rPr>
        <w:t>10. Adler-Shohet FC, Low J, Carson M, Girma H, Singh J (2014) Management of latent tuberculosis infection in child contacts of multidrug-resistant tuberculosis. Pediatr Infect Dis J 33: 664-666.</w:t>
      </w:r>
      <w:bookmarkEnd w:id="135"/>
    </w:p>
    <w:p w14:paraId="59584500" w14:textId="77777777" w:rsidR="00D47435" w:rsidRPr="00A64EF7" w:rsidRDefault="00D47435" w:rsidP="00D47435">
      <w:pPr>
        <w:pStyle w:val="EndNoteBibliography"/>
        <w:ind w:left="720" w:hanging="720"/>
        <w:rPr>
          <w:rFonts w:asciiTheme="majorHAnsi" w:hAnsiTheme="majorHAnsi"/>
          <w:sz w:val="22"/>
          <w:szCs w:val="22"/>
        </w:rPr>
      </w:pPr>
      <w:bookmarkStart w:id="136" w:name="_ENREF_11"/>
      <w:r w:rsidRPr="00A64EF7">
        <w:rPr>
          <w:rFonts w:asciiTheme="majorHAnsi" w:hAnsiTheme="majorHAnsi"/>
          <w:sz w:val="22"/>
          <w:szCs w:val="22"/>
        </w:rPr>
        <w:t>11. Bamrah S, Brostrom R, Dorina F, Setik L, Song R, et al. (2014) Treatment for LTBI in contacts of MDR-TB patients, Federated States of Micronesia, 2009-2012. Int J Tuberc Lung Dis 18: 912-918.</w:t>
      </w:r>
      <w:bookmarkEnd w:id="136"/>
    </w:p>
    <w:p w14:paraId="2A5C0032" w14:textId="77777777" w:rsidR="00D47435" w:rsidRPr="00A64EF7" w:rsidRDefault="00D47435" w:rsidP="00D47435">
      <w:pPr>
        <w:pStyle w:val="EndNoteBibliography"/>
        <w:ind w:left="720" w:hanging="720"/>
        <w:rPr>
          <w:rFonts w:asciiTheme="majorHAnsi" w:hAnsiTheme="majorHAnsi"/>
          <w:sz w:val="22"/>
          <w:szCs w:val="22"/>
        </w:rPr>
      </w:pPr>
      <w:bookmarkStart w:id="137" w:name="_ENREF_12"/>
      <w:r w:rsidRPr="00A64EF7">
        <w:rPr>
          <w:rFonts w:asciiTheme="majorHAnsi" w:hAnsiTheme="majorHAnsi"/>
          <w:sz w:val="22"/>
          <w:szCs w:val="22"/>
        </w:rPr>
        <w:t>12. Williams B, Ramroop S, Shah P, Anderson L, Das S, et al. (2013) Management of pediatric contacts of multidrug resistant tuberculosis in the United Kingdom. Pediatr Infect Dis J 32: 926-927.</w:t>
      </w:r>
      <w:bookmarkEnd w:id="137"/>
    </w:p>
    <w:p w14:paraId="268046EC" w14:textId="77777777" w:rsidR="00D47435" w:rsidRPr="00A64EF7" w:rsidRDefault="00D47435" w:rsidP="00D47435">
      <w:pPr>
        <w:pStyle w:val="EndNoteBibliography"/>
        <w:ind w:left="720" w:hanging="720"/>
        <w:rPr>
          <w:rFonts w:asciiTheme="majorHAnsi" w:hAnsiTheme="majorHAnsi"/>
          <w:sz w:val="22"/>
          <w:szCs w:val="22"/>
        </w:rPr>
      </w:pPr>
      <w:bookmarkStart w:id="138" w:name="_ENREF_13"/>
      <w:r w:rsidRPr="00A64EF7">
        <w:rPr>
          <w:rFonts w:asciiTheme="majorHAnsi" w:hAnsiTheme="majorHAnsi"/>
          <w:sz w:val="22"/>
          <w:szCs w:val="22"/>
        </w:rPr>
        <w:t>13. Zignol M, Sismanidis C, Falzon D, Glaziou P, Dara M, et al. (2013) Multidrug-resistant tuberculosis in children: evidence from global surveillance. Eur Respir J 42: 701-707.</w:t>
      </w:r>
      <w:bookmarkEnd w:id="138"/>
    </w:p>
    <w:p w14:paraId="222D8D86" w14:textId="77777777" w:rsidR="00D47435" w:rsidRPr="00A64EF7" w:rsidRDefault="00D47435" w:rsidP="00D47435">
      <w:pPr>
        <w:pStyle w:val="EndNoteBibliography"/>
        <w:ind w:left="720" w:hanging="720"/>
        <w:rPr>
          <w:rFonts w:asciiTheme="majorHAnsi" w:hAnsiTheme="majorHAnsi"/>
          <w:sz w:val="22"/>
          <w:szCs w:val="22"/>
        </w:rPr>
      </w:pPr>
      <w:bookmarkStart w:id="139" w:name="_ENREF_14"/>
      <w:r w:rsidRPr="00A64EF7">
        <w:rPr>
          <w:rFonts w:asciiTheme="majorHAnsi" w:hAnsiTheme="majorHAnsi"/>
          <w:sz w:val="22"/>
          <w:szCs w:val="22"/>
        </w:rPr>
        <w:t>14. Frick M (2014) Tuberculosis Research and Development: 2014 Report on Tuberculosis Research Funding Trends, 2005–2013. Treatment Action Group</w:t>
      </w:r>
    </w:p>
    <w:p w14:paraId="489B1396" w14:textId="77777777" w:rsidR="00D47435" w:rsidRPr="00A64EF7" w:rsidRDefault="00D47435" w:rsidP="00D47435">
      <w:pPr>
        <w:pStyle w:val="EndNoteBibliography"/>
        <w:ind w:left="720" w:hanging="720"/>
        <w:rPr>
          <w:rFonts w:asciiTheme="majorHAnsi" w:hAnsiTheme="majorHAnsi"/>
          <w:sz w:val="22"/>
          <w:szCs w:val="22"/>
        </w:rPr>
      </w:pPr>
      <w:r w:rsidRPr="00A64EF7">
        <w:rPr>
          <w:rFonts w:asciiTheme="majorHAnsi" w:hAnsiTheme="majorHAnsi"/>
          <w:sz w:val="22"/>
          <w:szCs w:val="22"/>
        </w:rPr>
        <w:t>Stop TB Partnership.</w:t>
      </w:r>
      <w:bookmarkEnd w:id="139"/>
    </w:p>
    <w:p w14:paraId="004B4D65" w14:textId="77777777" w:rsidR="00374A69" w:rsidRPr="00A64EF7" w:rsidRDefault="00F0678B" w:rsidP="008F3FF8">
      <w:pPr>
        <w:spacing w:line="480" w:lineRule="auto"/>
        <w:rPr>
          <w:rFonts w:asciiTheme="majorHAnsi" w:hAnsiTheme="majorHAnsi"/>
          <w:b/>
          <w:sz w:val="22"/>
          <w:szCs w:val="22"/>
        </w:rPr>
      </w:pPr>
      <w:r w:rsidRPr="00A64EF7">
        <w:rPr>
          <w:rFonts w:asciiTheme="majorHAnsi" w:hAnsiTheme="majorHAnsi"/>
          <w:b/>
          <w:sz w:val="22"/>
          <w:szCs w:val="22"/>
        </w:rPr>
        <w:fldChar w:fldCharType="end"/>
      </w:r>
    </w:p>
    <w:p w14:paraId="63E4BE62" w14:textId="77777777" w:rsidR="00374A69" w:rsidRPr="00A64EF7" w:rsidRDefault="00374A69">
      <w:pPr>
        <w:rPr>
          <w:rFonts w:asciiTheme="majorHAnsi" w:hAnsiTheme="majorHAnsi"/>
          <w:b/>
          <w:sz w:val="22"/>
          <w:szCs w:val="22"/>
        </w:rPr>
      </w:pPr>
      <w:r w:rsidRPr="00A64EF7">
        <w:rPr>
          <w:rFonts w:asciiTheme="majorHAnsi" w:hAnsiTheme="majorHAnsi"/>
          <w:b/>
          <w:sz w:val="22"/>
          <w:szCs w:val="22"/>
        </w:rPr>
        <w:br w:type="page"/>
      </w:r>
    </w:p>
    <w:p w14:paraId="59689343" w14:textId="77777777" w:rsidR="000B2D98" w:rsidRPr="00A64EF7" w:rsidRDefault="000B2D98" w:rsidP="008F3FF8">
      <w:pPr>
        <w:spacing w:line="480" w:lineRule="auto"/>
        <w:rPr>
          <w:rFonts w:asciiTheme="majorHAnsi" w:hAnsiTheme="majorHAnsi"/>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D47435" w:rsidRPr="00A64EF7" w14:paraId="6F519930" w14:textId="77777777" w:rsidTr="00A64EF7">
        <w:trPr>
          <w:trHeight w:val="360"/>
        </w:trPr>
        <w:tc>
          <w:tcPr>
            <w:tcW w:w="8856" w:type="dxa"/>
            <w:tcBorders>
              <w:top w:val="single" w:sz="4" w:space="0" w:color="auto"/>
              <w:bottom w:val="single" w:sz="4" w:space="0" w:color="auto"/>
            </w:tcBorders>
          </w:tcPr>
          <w:p w14:paraId="1BE65B84" w14:textId="77777777" w:rsidR="00D47435" w:rsidRPr="00A64EF7" w:rsidRDefault="00D47435" w:rsidP="00A64EF7">
            <w:pPr>
              <w:spacing w:before="100" w:line="480" w:lineRule="auto"/>
              <w:rPr>
                <w:rFonts w:asciiTheme="majorHAnsi" w:hAnsiTheme="majorHAnsi"/>
                <w:b/>
              </w:rPr>
            </w:pPr>
            <w:r w:rsidRPr="00A64EF7">
              <w:rPr>
                <w:rFonts w:asciiTheme="majorHAnsi" w:hAnsiTheme="majorHAnsi"/>
                <w:b/>
              </w:rPr>
              <w:t xml:space="preserve">Table 1: </w:t>
            </w:r>
            <w:r w:rsidRPr="00A64EF7">
              <w:rPr>
                <w:rFonts w:asciiTheme="majorHAnsi" w:hAnsiTheme="majorHAnsi"/>
              </w:rPr>
              <w:t>List of documents, publications, and websites reviewed for research priorities</w:t>
            </w:r>
          </w:p>
        </w:tc>
      </w:tr>
      <w:tr w:rsidR="00D47435" w:rsidRPr="00A64EF7" w14:paraId="01517792" w14:textId="77777777" w:rsidTr="00D47435">
        <w:tc>
          <w:tcPr>
            <w:tcW w:w="8856" w:type="dxa"/>
            <w:tcBorders>
              <w:top w:val="single" w:sz="4" w:space="0" w:color="auto"/>
            </w:tcBorders>
          </w:tcPr>
          <w:p w14:paraId="286EB628" w14:textId="77777777" w:rsidR="00D47435" w:rsidRPr="00A64EF7" w:rsidRDefault="00D47435" w:rsidP="00A64EF7">
            <w:pPr>
              <w:spacing w:after="100"/>
              <w:rPr>
                <w:rFonts w:asciiTheme="majorHAnsi" w:hAnsiTheme="majorHAnsi"/>
              </w:rPr>
            </w:pPr>
          </w:p>
          <w:p w14:paraId="3A4EEFC7" w14:textId="77777777" w:rsidR="00D47435" w:rsidRPr="00A64EF7" w:rsidRDefault="00D47435" w:rsidP="00A64EF7">
            <w:pPr>
              <w:spacing w:after="100"/>
              <w:rPr>
                <w:rFonts w:asciiTheme="majorHAnsi" w:hAnsiTheme="majorHAnsi"/>
              </w:rPr>
            </w:pPr>
            <w:r w:rsidRPr="00A64EF7">
              <w:rPr>
                <w:rFonts w:asciiTheme="majorHAnsi" w:hAnsiTheme="majorHAnsi"/>
              </w:rPr>
              <w:t>CDC Plan to Combat Extensively Drug Resistance Tuberculosis, Recommendations for the Federal Tuberculosis Task Force (2009)</w:t>
            </w:r>
          </w:p>
        </w:tc>
      </w:tr>
      <w:tr w:rsidR="00D47435" w:rsidRPr="00A64EF7" w14:paraId="0C43B19E" w14:textId="77777777" w:rsidTr="00A64EF7">
        <w:trPr>
          <w:trHeight w:val="558"/>
        </w:trPr>
        <w:tc>
          <w:tcPr>
            <w:tcW w:w="8856" w:type="dxa"/>
          </w:tcPr>
          <w:p w14:paraId="2D64BA16" w14:textId="77777777" w:rsidR="00D47435" w:rsidRPr="00A64EF7" w:rsidRDefault="00D47435" w:rsidP="00A64EF7">
            <w:pPr>
              <w:spacing w:after="100"/>
              <w:rPr>
                <w:rFonts w:asciiTheme="majorHAnsi" w:hAnsiTheme="majorHAnsi"/>
              </w:rPr>
            </w:pPr>
            <w:r w:rsidRPr="00A64EF7">
              <w:rPr>
                <w:rFonts w:asciiTheme="majorHAnsi" w:hAnsiTheme="majorHAnsi"/>
              </w:rPr>
              <w:t>NIAID Research Agenda: Multidrug Resistance and Extensively Drug Resistant Tuberculosis (2007)</w:t>
            </w:r>
          </w:p>
        </w:tc>
      </w:tr>
      <w:tr w:rsidR="00D47435" w:rsidRPr="00A64EF7" w14:paraId="07880B57" w14:textId="77777777" w:rsidTr="00D47435">
        <w:tc>
          <w:tcPr>
            <w:tcW w:w="8856" w:type="dxa"/>
          </w:tcPr>
          <w:p w14:paraId="1C01AE4A" w14:textId="77777777" w:rsidR="00D47435" w:rsidRPr="00A64EF7" w:rsidRDefault="00D47435" w:rsidP="00A64EF7">
            <w:pPr>
              <w:spacing w:after="100"/>
              <w:rPr>
                <w:rFonts w:asciiTheme="majorHAnsi" w:hAnsiTheme="majorHAnsi"/>
              </w:rPr>
            </w:pPr>
            <w:r w:rsidRPr="00A64EF7">
              <w:rPr>
                <w:rFonts w:asciiTheme="majorHAnsi" w:hAnsiTheme="majorHAnsi"/>
              </w:rPr>
              <w:t>MSF/PIH Manual- Tuberculosis: Practical Guide for Clinicians, Nurses, Laboratory Technicians and Medical Auxiliaries (2013)</w:t>
            </w:r>
          </w:p>
        </w:tc>
      </w:tr>
      <w:tr w:rsidR="00D47435" w:rsidRPr="00A64EF7" w14:paraId="53D05A17" w14:textId="77777777" w:rsidTr="00D47435">
        <w:tc>
          <w:tcPr>
            <w:tcW w:w="8856" w:type="dxa"/>
          </w:tcPr>
          <w:p w14:paraId="0927B827" w14:textId="77777777" w:rsidR="00D47435" w:rsidRPr="00A64EF7" w:rsidRDefault="00D47435" w:rsidP="00A64EF7">
            <w:pPr>
              <w:spacing w:after="100"/>
              <w:rPr>
                <w:rFonts w:asciiTheme="majorHAnsi" w:hAnsiTheme="majorHAnsi"/>
              </w:rPr>
            </w:pPr>
            <w:r w:rsidRPr="00A64EF7">
              <w:rPr>
                <w:rFonts w:asciiTheme="majorHAnsi" w:hAnsiTheme="majorHAnsi"/>
              </w:rPr>
              <w:t>WHO/Stop TB Operational Research Guide: Priorities in Operational Research to Improve Tuberculosis Care and Control</w:t>
            </w:r>
          </w:p>
        </w:tc>
      </w:tr>
      <w:tr w:rsidR="00D47435" w:rsidRPr="00A64EF7" w14:paraId="230CDD68" w14:textId="77777777" w:rsidTr="00D47435">
        <w:tc>
          <w:tcPr>
            <w:tcW w:w="8856" w:type="dxa"/>
          </w:tcPr>
          <w:p w14:paraId="7B1D0319" w14:textId="77777777" w:rsidR="00D47435" w:rsidRPr="00A64EF7" w:rsidRDefault="00D47435" w:rsidP="00A64EF7">
            <w:pPr>
              <w:spacing w:after="100"/>
              <w:rPr>
                <w:rFonts w:asciiTheme="majorHAnsi" w:hAnsiTheme="majorHAnsi"/>
                <w:color w:val="FF0000"/>
              </w:rPr>
            </w:pPr>
            <w:r w:rsidRPr="00A64EF7">
              <w:rPr>
                <w:rFonts w:asciiTheme="majorHAnsi" w:hAnsiTheme="majorHAnsi"/>
              </w:rPr>
              <w:t>The Union: Guidelines for the Clinical and Operational Management of DR-TB</w:t>
            </w:r>
          </w:p>
        </w:tc>
      </w:tr>
      <w:tr w:rsidR="00D47435" w:rsidRPr="00A64EF7" w14:paraId="0EBABC8C" w14:textId="77777777" w:rsidTr="00D47435">
        <w:tc>
          <w:tcPr>
            <w:tcW w:w="8856" w:type="dxa"/>
          </w:tcPr>
          <w:p w14:paraId="3F96940E" w14:textId="77777777" w:rsidR="00D47435" w:rsidRPr="00A64EF7" w:rsidRDefault="00D47435" w:rsidP="00A64EF7">
            <w:pPr>
              <w:spacing w:after="100"/>
              <w:rPr>
                <w:rFonts w:asciiTheme="majorHAnsi" w:hAnsiTheme="majorHAnsi"/>
              </w:rPr>
            </w:pPr>
            <w:r w:rsidRPr="00A64EF7">
              <w:rPr>
                <w:rFonts w:asciiTheme="majorHAnsi" w:hAnsiTheme="majorHAnsi"/>
              </w:rPr>
              <w:t>Global Plan to Stop TB (2011-2015)</w:t>
            </w:r>
          </w:p>
        </w:tc>
      </w:tr>
      <w:tr w:rsidR="00D47435" w:rsidRPr="00A64EF7" w14:paraId="29EF2BC2" w14:textId="77777777" w:rsidTr="00D47435">
        <w:tc>
          <w:tcPr>
            <w:tcW w:w="8856" w:type="dxa"/>
          </w:tcPr>
          <w:p w14:paraId="2CE00A12" w14:textId="77777777" w:rsidR="00D47435" w:rsidRPr="00A64EF7" w:rsidRDefault="00D47435" w:rsidP="00A64EF7">
            <w:pPr>
              <w:spacing w:after="100"/>
              <w:rPr>
                <w:rFonts w:asciiTheme="majorHAnsi" w:hAnsiTheme="majorHAnsi"/>
              </w:rPr>
            </w:pPr>
            <w:r w:rsidRPr="00A64EF7">
              <w:rPr>
                <w:rFonts w:asciiTheme="majorHAnsi" w:hAnsiTheme="majorHAnsi"/>
              </w:rPr>
              <w:t>ECDC Technical Report ERLN-TB Expert Opinion on the Use of the Rapid Molecular Assays for the Diagnosis of Tuberculosis and Detection of Drug Resistance</w:t>
            </w:r>
          </w:p>
        </w:tc>
      </w:tr>
      <w:tr w:rsidR="00D47435" w:rsidRPr="00A64EF7" w14:paraId="439C19DC" w14:textId="77777777" w:rsidTr="00D47435">
        <w:tc>
          <w:tcPr>
            <w:tcW w:w="8856" w:type="dxa"/>
          </w:tcPr>
          <w:p w14:paraId="576E756F" w14:textId="77777777" w:rsidR="00D47435" w:rsidRPr="00A64EF7" w:rsidRDefault="00D47435" w:rsidP="00A64EF7">
            <w:pPr>
              <w:spacing w:after="100"/>
              <w:rPr>
                <w:rFonts w:asciiTheme="majorHAnsi" w:hAnsiTheme="majorHAnsi"/>
                <w:color w:val="0000FF" w:themeColor="hyperlink"/>
                <w:u w:val="single"/>
              </w:rPr>
            </w:pPr>
            <w:r w:rsidRPr="00A64EF7">
              <w:rPr>
                <w:rFonts w:asciiTheme="majorHAnsi" w:hAnsiTheme="majorHAnsi"/>
              </w:rPr>
              <w:t>Guidelines for the Programmatic Management of Drug-Resistance Tuberculosis Emergency Update 2008</w:t>
            </w:r>
          </w:p>
        </w:tc>
      </w:tr>
      <w:tr w:rsidR="00D47435" w:rsidRPr="00A64EF7" w14:paraId="44E4C0F9" w14:textId="77777777" w:rsidTr="00D47435">
        <w:tc>
          <w:tcPr>
            <w:tcW w:w="8856" w:type="dxa"/>
          </w:tcPr>
          <w:p w14:paraId="5698F466" w14:textId="77777777" w:rsidR="00D47435" w:rsidRPr="00A64EF7" w:rsidRDefault="00D47435" w:rsidP="00A64EF7">
            <w:pPr>
              <w:spacing w:after="100"/>
              <w:rPr>
                <w:rFonts w:asciiTheme="majorHAnsi" w:hAnsiTheme="majorHAnsi"/>
                <w:color w:val="0000FF" w:themeColor="hyperlink"/>
                <w:u w:val="single"/>
              </w:rPr>
            </w:pPr>
            <w:r w:rsidRPr="00A64EF7">
              <w:rPr>
                <w:rFonts w:asciiTheme="majorHAnsi" w:hAnsiTheme="majorHAnsi"/>
              </w:rPr>
              <w:t>Guidelines for the Programmatic Management of Drug-Resistance Tuberculosis 2011 Update</w:t>
            </w:r>
          </w:p>
        </w:tc>
      </w:tr>
      <w:tr w:rsidR="00D47435" w:rsidRPr="00A64EF7" w14:paraId="2A6C1A50" w14:textId="77777777" w:rsidTr="00D47435">
        <w:tc>
          <w:tcPr>
            <w:tcW w:w="8856" w:type="dxa"/>
          </w:tcPr>
          <w:p w14:paraId="16CBFB15" w14:textId="77777777" w:rsidR="00D47435" w:rsidRPr="00A64EF7" w:rsidRDefault="00D47435" w:rsidP="00A64EF7">
            <w:pPr>
              <w:spacing w:after="100"/>
              <w:rPr>
                <w:rFonts w:asciiTheme="majorHAnsi" w:hAnsiTheme="majorHAnsi"/>
              </w:rPr>
            </w:pPr>
            <w:r w:rsidRPr="00A64EF7">
              <w:rPr>
                <w:rFonts w:asciiTheme="majorHAnsi" w:hAnsiTheme="majorHAnsi"/>
              </w:rPr>
              <w:t xml:space="preserve">WHO and TDR-Priorities for Tuberculosis Research: A Report of the disease reference group on TB, leprosy and </w:t>
            </w:r>
            <w:proofErr w:type="spellStart"/>
            <w:r w:rsidRPr="00A64EF7">
              <w:rPr>
                <w:rFonts w:asciiTheme="majorHAnsi" w:hAnsiTheme="majorHAnsi"/>
              </w:rPr>
              <w:t>Buruli</w:t>
            </w:r>
            <w:proofErr w:type="spellEnd"/>
            <w:r w:rsidRPr="00A64EF7">
              <w:rPr>
                <w:rFonts w:asciiTheme="majorHAnsi" w:hAnsiTheme="majorHAnsi"/>
              </w:rPr>
              <w:t xml:space="preserve"> ulcer</w:t>
            </w:r>
          </w:p>
        </w:tc>
      </w:tr>
      <w:tr w:rsidR="00D47435" w:rsidRPr="00A64EF7" w14:paraId="269E5C82" w14:textId="77777777" w:rsidTr="00D47435">
        <w:tc>
          <w:tcPr>
            <w:tcW w:w="8856" w:type="dxa"/>
          </w:tcPr>
          <w:p w14:paraId="103A460F" w14:textId="77777777" w:rsidR="00D47435" w:rsidRPr="00A64EF7" w:rsidRDefault="00D47435" w:rsidP="00A64EF7">
            <w:pPr>
              <w:spacing w:after="100"/>
              <w:rPr>
                <w:rFonts w:asciiTheme="majorHAnsi" w:hAnsiTheme="majorHAnsi"/>
              </w:rPr>
            </w:pPr>
            <w:r w:rsidRPr="00A64EF7">
              <w:rPr>
                <w:rFonts w:asciiTheme="majorHAnsi" w:hAnsiTheme="majorHAnsi"/>
              </w:rPr>
              <w:t xml:space="preserve">STOP-TB Partnership: An International Roadmap for Tuberculosis Research </w:t>
            </w:r>
          </w:p>
        </w:tc>
      </w:tr>
      <w:tr w:rsidR="00D47435" w:rsidRPr="00A64EF7" w14:paraId="1D563869" w14:textId="77777777" w:rsidTr="00D47435">
        <w:tc>
          <w:tcPr>
            <w:tcW w:w="8856" w:type="dxa"/>
          </w:tcPr>
          <w:p w14:paraId="244F9D67" w14:textId="77777777" w:rsidR="00D47435" w:rsidRPr="00A64EF7" w:rsidRDefault="00D47435" w:rsidP="00A64EF7">
            <w:pPr>
              <w:spacing w:after="100"/>
              <w:rPr>
                <w:rFonts w:asciiTheme="majorHAnsi" w:hAnsiTheme="majorHAnsi"/>
              </w:rPr>
            </w:pPr>
            <w:r w:rsidRPr="00A64EF7">
              <w:rPr>
                <w:rFonts w:asciiTheme="majorHAnsi" w:hAnsiTheme="majorHAnsi"/>
              </w:rPr>
              <w:t>TB Alliance Website</w:t>
            </w:r>
          </w:p>
        </w:tc>
      </w:tr>
      <w:tr w:rsidR="00D47435" w:rsidRPr="00A64EF7" w14:paraId="25AF286B" w14:textId="77777777" w:rsidTr="00D47435">
        <w:tc>
          <w:tcPr>
            <w:tcW w:w="8856" w:type="dxa"/>
          </w:tcPr>
          <w:p w14:paraId="0FBECC45" w14:textId="77777777" w:rsidR="00D47435" w:rsidRPr="00A64EF7" w:rsidRDefault="00D47435" w:rsidP="00A64EF7">
            <w:pPr>
              <w:spacing w:after="100"/>
              <w:rPr>
                <w:rFonts w:asciiTheme="majorHAnsi" w:hAnsiTheme="majorHAnsi"/>
              </w:rPr>
            </w:pPr>
            <w:r w:rsidRPr="00A64EF7">
              <w:rPr>
                <w:rFonts w:asciiTheme="majorHAnsi" w:hAnsiTheme="majorHAnsi"/>
              </w:rPr>
              <w:t>Stop TB Working Group on New Drugs Website</w:t>
            </w:r>
          </w:p>
        </w:tc>
      </w:tr>
      <w:tr w:rsidR="00D47435" w:rsidRPr="00A64EF7" w14:paraId="7963C646" w14:textId="77777777" w:rsidTr="00D47435">
        <w:tc>
          <w:tcPr>
            <w:tcW w:w="8856" w:type="dxa"/>
          </w:tcPr>
          <w:p w14:paraId="4BAE50EF" w14:textId="77777777" w:rsidR="00D47435" w:rsidRPr="00A64EF7" w:rsidRDefault="00D47435" w:rsidP="00A64EF7">
            <w:pPr>
              <w:spacing w:after="100"/>
              <w:rPr>
                <w:rFonts w:asciiTheme="majorHAnsi" w:hAnsiTheme="majorHAnsi"/>
              </w:rPr>
            </w:pPr>
            <w:r w:rsidRPr="00A64EF7">
              <w:rPr>
                <w:rFonts w:asciiTheme="majorHAnsi" w:hAnsiTheme="majorHAnsi"/>
              </w:rPr>
              <w:t>New Diagnostics Working Group Website</w:t>
            </w:r>
          </w:p>
        </w:tc>
      </w:tr>
      <w:tr w:rsidR="00D47435" w:rsidRPr="00A64EF7" w14:paraId="2169BB7B" w14:textId="77777777" w:rsidTr="00D47435">
        <w:tc>
          <w:tcPr>
            <w:tcW w:w="8856" w:type="dxa"/>
          </w:tcPr>
          <w:p w14:paraId="03BA6963" w14:textId="77777777" w:rsidR="00D47435" w:rsidRPr="00A64EF7" w:rsidRDefault="00D47435" w:rsidP="00A64EF7">
            <w:pPr>
              <w:spacing w:after="100"/>
              <w:rPr>
                <w:rFonts w:asciiTheme="majorHAnsi" w:hAnsiTheme="majorHAnsi"/>
              </w:rPr>
            </w:pPr>
            <w:r w:rsidRPr="00A64EF7">
              <w:rPr>
                <w:rFonts w:asciiTheme="majorHAnsi" w:hAnsiTheme="majorHAnsi"/>
              </w:rPr>
              <w:t xml:space="preserve">NIH </w:t>
            </w:r>
            <w:proofErr w:type="spellStart"/>
            <w:r w:rsidRPr="00A64EF7">
              <w:rPr>
                <w:rFonts w:asciiTheme="majorHAnsi" w:hAnsiTheme="majorHAnsi"/>
              </w:rPr>
              <w:t>RePORTER</w:t>
            </w:r>
            <w:proofErr w:type="spellEnd"/>
          </w:p>
        </w:tc>
      </w:tr>
      <w:tr w:rsidR="00D47435" w:rsidRPr="00A64EF7" w14:paraId="66C2E992" w14:textId="77777777" w:rsidTr="00D47435">
        <w:trPr>
          <w:trHeight w:val="80"/>
        </w:trPr>
        <w:tc>
          <w:tcPr>
            <w:tcW w:w="8856" w:type="dxa"/>
          </w:tcPr>
          <w:p w14:paraId="704A2038" w14:textId="77777777" w:rsidR="00D47435" w:rsidRPr="00A64EF7" w:rsidRDefault="00D47435" w:rsidP="00A64EF7">
            <w:pPr>
              <w:spacing w:after="100"/>
              <w:rPr>
                <w:rFonts w:asciiTheme="majorHAnsi" w:hAnsiTheme="majorHAnsi"/>
              </w:rPr>
            </w:pPr>
            <w:r w:rsidRPr="00A64EF7">
              <w:rPr>
                <w:rFonts w:asciiTheme="majorHAnsi" w:hAnsiTheme="majorHAnsi"/>
              </w:rPr>
              <w:t xml:space="preserve">Articles citing the 2008 research agenda </w:t>
            </w:r>
            <w:r w:rsidRPr="00A64EF7">
              <w:rPr>
                <w:rFonts w:asciiTheme="majorHAnsi" w:hAnsiTheme="majorHAnsi"/>
              </w:rPr>
              <w:fldChar w:fldCharType="begin"/>
            </w:r>
            <w:r w:rsidRPr="00A64EF7">
              <w:rPr>
                <w:rFonts w:asciiTheme="majorHAnsi" w:hAnsiTheme="majorHAnsi"/>
              </w:rPr>
              <w:instrText xml:space="preserve"> ADDIN EN.CITE &lt;EndNote&gt;&lt;Cite&gt;&lt;Author&gt;Cobelens&lt;/Author&gt;&lt;Year&gt;2008&lt;/Year&gt;&lt;RecNum&gt;1&lt;/RecNum&gt;&lt;DisplayText&gt;[1]&lt;/DisplayText&gt;&lt;record&gt;&lt;rec-number&gt;1&lt;/rec-number&gt;&lt;foreign-keys&gt;&lt;key app="EN" db-id="r0sftw5dudxvzxepewyvd5r7srdvrepfs502" timestamp="1413986079"&gt;1&lt;/key&gt;&lt;/foreign-keys&gt;&lt;ref-type name="Journal Article"&gt;17&lt;/ref-type&gt;&lt;contributors&gt;&lt;authors&gt;&lt;author&gt;Cobelens, F. G.&lt;/author&gt;&lt;author&gt;Heldal, E.&lt;/author&gt;&lt;author&gt;Kimerling, M. E.&lt;/author&gt;&lt;author&gt;Mitnick, C. D.&lt;/author&gt;&lt;author&gt;Podewils, L. J.&lt;/author&gt;&lt;author&gt;Ramachandran, R.&lt;/author&gt;&lt;author&gt;Rieder, H. L.&lt;/author&gt;&lt;author&gt;Weyer, K.&lt;/author&gt;&lt;author&gt;Zignol, M.&lt;/author&gt;&lt;/authors&gt;&lt;/contributors&gt;&lt;auth-address&gt;KNCV Tuberculosis Foundation, The Hague, The Netherlands. cobelensf@kncvtbc.nl&lt;/auth-address&gt;&lt;titles&gt;&lt;title&gt;Scaling up programmatic management of drug-resistant tuberculosis: a prioritized research agenda&lt;/title&gt;&lt;secondary-title&gt;PLoS Med&lt;/secondary-title&gt;&lt;alt-title&gt;PLoS medicine&lt;/alt-title&gt;&lt;/titles&gt;&lt;periodical&gt;&lt;full-title&gt;PLoS Med&lt;/full-title&gt;&lt;abbr-1&gt;PLoS medicine&lt;/abbr-1&gt;&lt;/periodical&gt;&lt;alt-periodical&gt;&lt;full-title&gt;PLoS Med&lt;/full-title&gt;&lt;abbr-1&gt;PLoS medicine&lt;/abbr-1&gt;&lt;/alt-periodical&gt;&lt;pages&gt;e150&lt;/pages&gt;&lt;volume&gt;5&lt;/volume&gt;&lt;number&gt;7&lt;/number&gt;&lt;edition&gt;2008/07/11&lt;/edition&gt;&lt;keywords&gt;&lt;keyword&gt;Antitubercular Agents/*therapeutic use&lt;/keyword&gt;&lt;keyword&gt;Humans&lt;/keyword&gt;&lt;keyword&gt;Research&lt;/keyword&gt;&lt;keyword&gt;Tuberculosis, Multidrug-Resistant/drug therapy/prevention &amp;amp; control/*therapy&lt;/keyword&gt;&lt;keyword&gt;World Health&lt;/keyword&gt;&lt;/keywords&gt;&lt;dates&gt;&lt;year&gt;2008&lt;/year&gt;&lt;pub-dates&gt;&lt;date&gt;Jul 8&lt;/date&gt;&lt;/pub-dates&gt;&lt;/dates&gt;&lt;isbn&gt;1549-1277&lt;/isbn&gt;&lt;accession-num&gt;18613746&lt;/accession-num&gt;&lt;urls&gt;&lt;/urls&gt;&lt;custom2&gt;Pmc2443187&lt;/custom2&gt;&lt;electronic-resource-num&gt;10.1371/journal.pmed.0050150&lt;/electronic-resource-num&gt;&lt;remote-database-provider&gt;Nlm&lt;/remote-database-provider&gt;&lt;language&gt;eng&lt;/language&gt;&lt;/record&gt;&lt;/Cite&gt;&lt;/EndNote&gt;</w:instrText>
            </w:r>
            <w:r w:rsidRPr="00A64EF7">
              <w:rPr>
                <w:rFonts w:asciiTheme="majorHAnsi" w:hAnsiTheme="majorHAnsi"/>
              </w:rPr>
              <w:fldChar w:fldCharType="separate"/>
            </w:r>
            <w:r w:rsidRPr="00A64EF7">
              <w:rPr>
                <w:rFonts w:asciiTheme="majorHAnsi" w:hAnsiTheme="majorHAnsi"/>
                <w:noProof/>
              </w:rPr>
              <w:t>[</w:t>
            </w:r>
            <w:hyperlink w:anchor="_ENREF_1" w:tooltip="Cobelens, 2008 #1" w:history="1">
              <w:r w:rsidRPr="00A64EF7">
                <w:rPr>
                  <w:rFonts w:asciiTheme="majorHAnsi" w:hAnsiTheme="majorHAnsi"/>
                  <w:noProof/>
                </w:rPr>
                <w:t>1</w:t>
              </w:r>
            </w:hyperlink>
            <w:r w:rsidRPr="00A64EF7">
              <w:rPr>
                <w:rFonts w:asciiTheme="majorHAnsi" w:hAnsiTheme="majorHAnsi"/>
                <w:noProof/>
              </w:rPr>
              <w:t>]</w:t>
            </w:r>
            <w:r w:rsidRPr="00A64EF7">
              <w:rPr>
                <w:rFonts w:asciiTheme="majorHAnsi" w:hAnsiTheme="majorHAnsi"/>
              </w:rPr>
              <w:fldChar w:fldCharType="end"/>
            </w:r>
          </w:p>
        </w:tc>
      </w:tr>
    </w:tbl>
    <w:p w14:paraId="5E876F29" w14:textId="77777777" w:rsidR="00374A69" w:rsidRDefault="00374A69" w:rsidP="008F3FF8">
      <w:pPr>
        <w:spacing w:line="480" w:lineRule="auto"/>
        <w:rPr>
          <w:rFonts w:asciiTheme="majorHAnsi" w:hAnsiTheme="majorHAnsi"/>
          <w:b/>
          <w:sz w:val="22"/>
          <w:szCs w:val="22"/>
        </w:rPr>
      </w:pPr>
    </w:p>
    <w:p w14:paraId="0CC07208" w14:textId="77777777" w:rsidR="008F6B4F" w:rsidRPr="008F6B4F" w:rsidRDefault="008F6B4F" w:rsidP="008F3FF8">
      <w:pPr>
        <w:spacing w:line="480" w:lineRule="auto"/>
        <w:rPr>
          <w:rFonts w:asciiTheme="majorHAnsi" w:hAnsiTheme="majorHAnsi"/>
          <w:b/>
          <w:sz w:val="22"/>
          <w:szCs w:val="22"/>
        </w:rPr>
      </w:pPr>
      <w:r w:rsidRPr="008F6B4F">
        <w:rPr>
          <w:rFonts w:asciiTheme="majorHAnsi" w:hAnsiTheme="majorHAnsi"/>
          <w:b/>
          <w:sz w:val="22"/>
          <w:szCs w:val="22"/>
        </w:rPr>
        <w:t>Figure 1: Survey Response</w:t>
      </w:r>
    </w:p>
    <w:p w14:paraId="4DE3533B" w14:textId="77777777" w:rsidR="008F6B4F" w:rsidRDefault="008F6B4F" w:rsidP="008F3FF8">
      <w:pPr>
        <w:spacing w:line="480" w:lineRule="auto"/>
        <w:rPr>
          <w:rFonts w:asciiTheme="majorHAnsi" w:hAnsiTheme="majorHAnsi"/>
          <w:sz w:val="22"/>
          <w:szCs w:val="22"/>
        </w:rPr>
      </w:pPr>
      <w:r>
        <w:rPr>
          <w:noProof/>
        </w:rPr>
        <w:drawing>
          <wp:inline distT="0" distB="0" distL="0" distR="0" wp14:anchorId="51B6937D" wp14:editId="6444FFB2">
            <wp:extent cx="3667125" cy="5495925"/>
            <wp:effectExtent l="0" t="0" r="9525" b="9525"/>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9">
                      <a:extLst>
                        <a:ext uri="{28A0092B-C50C-407E-A947-70E740481C1C}">
                          <a14:useLocalDpi xmlns:a14="http://schemas.microsoft.com/office/drawing/2010/main" val="0"/>
                        </a:ext>
                      </a:extLst>
                    </a:blip>
                    <a:stretch>
                      <a:fillRect/>
                    </a:stretch>
                  </pic:blipFill>
                  <pic:spPr>
                    <a:xfrm>
                      <a:off x="0" y="0"/>
                      <a:ext cx="3667125" cy="5495925"/>
                    </a:xfrm>
                    <a:prstGeom prst="rect">
                      <a:avLst/>
                    </a:prstGeom>
                  </pic:spPr>
                </pic:pic>
              </a:graphicData>
            </a:graphic>
          </wp:inline>
        </w:drawing>
      </w:r>
    </w:p>
    <w:p w14:paraId="24FCCC5C" w14:textId="77777777" w:rsidR="008F6B4F" w:rsidRDefault="008F6B4F" w:rsidP="008F3FF8">
      <w:pPr>
        <w:spacing w:line="480" w:lineRule="auto"/>
        <w:rPr>
          <w:rFonts w:asciiTheme="majorHAnsi" w:hAnsiTheme="majorHAnsi"/>
          <w:sz w:val="22"/>
          <w:szCs w:val="22"/>
        </w:rPr>
      </w:pPr>
    </w:p>
    <w:p w14:paraId="1138BBAB" w14:textId="77777777" w:rsidR="008F6B4F" w:rsidRPr="008F6B4F" w:rsidRDefault="008F6B4F" w:rsidP="008F3FF8">
      <w:pPr>
        <w:spacing w:line="480" w:lineRule="auto"/>
        <w:rPr>
          <w:rFonts w:asciiTheme="majorHAnsi" w:hAnsiTheme="majorHAnsi"/>
          <w:b/>
          <w:sz w:val="22"/>
          <w:szCs w:val="22"/>
        </w:rPr>
      </w:pPr>
      <w:r w:rsidRPr="008F6B4F">
        <w:rPr>
          <w:rFonts w:asciiTheme="majorHAnsi" w:hAnsiTheme="majorHAnsi"/>
          <w:b/>
          <w:sz w:val="22"/>
          <w:szCs w:val="22"/>
        </w:rPr>
        <w:t>Figure 2a: Selection of Lab Support research priorities</w:t>
      </w:r>
    </w:p>
    <w:p w14:paraId="48844538" w14:textId="77777777" w:rsidR="008F6B4F" w:rsidRDefault="008F6B4F" w:rsidP="0010783B">
      <w:pPr>
        <w:spacing w:line="480" w:lineRule="auto"/>
        <w:rPr>
          <w:rFonts w:asciiTheme="majorHAnsi" w:hAnsiTheme="majorHAnsi"/>
          <w:sz w:val="22"/>
          <w:szCs w:val="22"/>
        </w:rPr>
      </w:pPr>
      <w:r>
        <w:rPr>
          <w:noProof/>
        </w:rPr>
        <w:drawing>
          <wp:inline distT="0" distB="0" distL="0" distR="0" wp14:anchorId="46122EF9" wp14:editId="42A0E218">
            <wp:extent cx="4505325" cy="27336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56054BB" w14:textId="77777777" w:rsidR="008F6B4F" w:rsidRPr="008F6B4F" w:rsidRDefault="008F6B4F" w:rsidP="008F3FF8">
      <w:pPr>
        <w:spacing w:line="480" w:lineRule="auto"/>
        <w:rPr>
          <w:rFonts w:asciiTheme="majorHAnsi" w:hAnsiTheme="majorHAnsi"/>
          <w:b/>
          <w:sz w:val="22"/>
          <w:szCs w:val="22"/>
        </w:rPr>
      </w:pPr>
      <w:r w:rsidRPr="008F6B4F">
        <w:rPr>
          <w:rFonts w:asciiTheme="majorHAnsi" w:hAnsiTheme="majorHAnsi"/>
          <w:b/>
          <w:sz w:val="22"/>
          <w:szCs w:val="22"/>
        </w:rPr>
        <w:t>Figure 2b: Ranking of Lab Support research priorities</w:t>
      </w:r>
    </w:p>
    <w:p w14:paraId="2B9F462D" w14:textId="77777777" w:rsidR="008F6B4F" w:rsidRDefault="008F6B4F" w:rsidP="0010783B">
      <w:pPr>
        <w:spacing w:line="480" w:lineRule="auto"/>
        <w:rPr>
          <w:rFonts w:asciiTheme="majorHAnsi" w:hAnsiTheme="majorHAnsi"/>
          <w:sz w:val="22"/>
          <w:szCs w:val="22"/>
        </w:rPr>
      </w:pPr>
      <w:r>
        <w:rPr>
          <w:noProof/>
        </w:rPr>
        <w:drawing>
          <wp:inline distT="0" distB="0" distL="0" distR="0" wp14:anchorId="310E922E" wp14:editId="170AB1ED">
            <wp:extent cx="4572000" cy="3124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85407B0" w14:textId="77777777" w:rsidR="0010783B" w:rsidRDefault="0010783B" w:rsidP="008F6B4F">
      <w:pPr>
        <w:spacing w:line="480" w:lineRule="auto"/>
        <w:rPr>
          <w:rFonts w:asciiTheme="majorHAnsi" w:hAnsiTheme="majorHAnsi"/>
          <w:b/>
          <w:sz w:val="22"/>
          <w:szCs w:val="22"/>
        </w:rPr>
      </w:pPr>
    </w:p>
    <w:p w14:paraId="6AB7AE85" w14:textId="77777777" w:rsidR="008F6B4F" w:rsidRDefault="008F6B4F" w:rsidP="008F6B4F">
      <w:pPr>
        <w:spacing w:line="480" w:lineRule="auto"/>
        <w:rPr>
          <w:rFonts w:asciiTheme="majorHAnsi" w:hAnsiTheme="majorHAnsi"/>
          <w:b/>
          <w:sz w:val="22"/>
          <w:szCs w:val="22"/>
        </w:rPr>
      </w:pPr>
      <w:r>
        <w:rPr>
          <w:rFonts w:asciiTheme="majorHAnsi" w:hAnsiTheme="majorHAnsi"/>
          <w:b/>
          <w:sz w:val="22"/>
          <w:szCs w:val="22"/>
        </w:rPr>
        <w:t>Figure 3</w:t>
      </w:r>
      <w:r w:rsidRPr="008F6B4F">
        <w:rPr>
          <w:rFonts w:asciiTheme="majorHAnsi" w:hAnsiTheme="majorHAnsi"/>
          <w:b/>
          <w:sz w:val="22"/>
          <w:szCs w:val="22"/>
        </w:rPr>
        <w:t xml:space="preserve">a: Selection of </w:t>
      </w:r>
      <w:r>
        <w:rPr>
          <w:rFonts w:asciiTheme="majorHAnsi" w:hAnsiTheme="majorHAnsi"/>
          <w:b/>
          <w:sz w:val="22"/>
          <w:szCs w:val="22"/>
        </w:rPr>
        <w:t>Treatment Strategy research priorities</w:t>
      </w:r>
    </w:p>
    <w:p w14:paraId="23AF1E60" w14:textId="77777777" w:rsidR="008F6B4F" w:rsidRDefault="008F6B4F" w:rsidP="0010783B">
      <w:pPr>
        <w:spacing w:line="480" w:lineRule="auto"/>
        <w:rPr>
          <w:rFonts w:asciiTheme="majorHAnsi" w:hAnsiTheme="majorHAnsi"/>
          <w:b/>
          <w:sz w:val="22"/>
          <w:szCs w:val="22"/>
        </w:rPr>
      </w:pPr>
      <w:r>
        <w:rPr>
          <w:noProof/>
        </w:rPr>
        <w:drawing>
          <wp:inline distT="0" distB="0" distL="0" distR="0" wp14:anchorId="105881F4" wp14:editId="2E7E319A">
            <wp:extent cx="4314825" cy="2809875"/>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02D1E99" w14:textId="77777777" w:rsidR="008F6B4F" w:rsidRDefault="008F6B4F" w:rsidP="008F6B4F">
      <w:pPr>
        <w:spacing w:line="480" w:lineRule="auto"/>
        <w:rPr>
          <w:rFonts w:asciiTheme="majorHAnsi" w:hAnsiTheme="majorHAnsi"/>
          <w:b/>
          <w:sz w:val="22"/>
          <w:szCs w:val="22"/>
        </w:rPr>
      </w:pPr>
      <w:r>
        <w:rPr>
          <w:rFonts w:asciiTheme="majorHAnsi" w:hAnsiTheme="majorHAnsi"/>
          <w:b/>
          <w:sz w:val="22"/>
          <w:szCs w:val="22"/>
        </w:rPr>
        <w:t>Figure 3</w:t>
      </w:r>
      <w:r w:rsidRPr="008F6B4F">
        <w:rPr>
          <w:rFonts w:asciiTheme="majorHAnsi" w:hAnsiTheme="majorHAnsi"/>
          <w:b/>
          <w:sz w:val="22"/>
          <w:szCs w:val="22"/>
        </w:rPr>
        <w:t xml:space="preserve">b: Ranking of </w:t>
      </w:r>
      <w:r>
        <w:rPr>
          <w:rFonts w:asciiTheme="majorHAnsi" w:hAnsiTheme="majorHAnsi"/>
          <w:b/>
          <w:sz w:val="22"/>
          <w:szCs w:val="22"/>
        </w:rPr>
        <w:t>Treatment Strategy</w:t>
      </w:r>
      <w:r w:rsidRPr="008F6B4F">
        <w:rPr>
          <w:rFonts w:asciiTheme="majorHAnsi" w:hAnsiTheme="majorHAnsi"/>
          <w:b/>
          <w:sz w:val="22"/>
          <w:szCs w:val="22"/>
        </w:rPr>
        <w:t xml:space="preserve"> research priorities</w:t>
      </w:r>
    </w:p>
    <w:p w14:paraId="2DFB7F44" w14:textId="77777777" w:rsidR="008F6B4F" w:rsidRPr="008F6B4F" w:rsidRDefault="008F6B4F" w:rsidP="0010783B">
      <w:pPr>
        <w:spacing w:line="480" w:lineRule="auto"/>
        <w:rPr>
          <w:rFonts w:asciiTheme="majorHAnsi" w:hAnsiTheme="majorHAnsi"/>
          <w:b/>
          <w:sz w:val="22"/>
          <w:szCs w:val="22"/>
        </w:rPr>
      </w:pPr>
      <w:r>
        <w:rPr>
          <w:noProof/>
        </w:rPr>
        <w:drawing>
          <wp:inline distT="0" distB="0" distL="0" distR="0" wp14:anchorId="3A41B11F" wp14:editId="0534B361">
            <wp:extent cx="4314825" cy="2881313"/>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44E2993" w14:textId="77777777" w:rsidR="008F6B4F" w:rsidRDefault="008F6B4F" w:rsidP="008F6B4F">
      <w:pPr>
        <w:spacing w:line="480" w:lineRule="auto"/>
        <w:rPr>
          <w:rFonts w:asciiTheme="majorHAnsi" w:hAnsiTheme="majorHAnsi"/>
          <w:b/>
          <w:sz w:val="22"/>
          <w:szCs w:val="22"/>
        </w:rPr>
      </w:pPr>
      <w:r>
        <w:rPr>
          <w:rFonts w:asciiTheme="majorHAnsi" w:hAnsiTheme="majorHAnsi"/>
          <w:b/>
          <w:sz w:val="22"/>
          <w:szCs w:val="22"/>
        </w:rPr>
        <w:t>Figure 4</w:t>
      </w:r>
      <w:r w:rsidRPr="008F6B4F">
        <w:rPr>
          <w:rFonts w:asciiTheme="majorHAnsi" w:hAnsiTheme="majorHAnsi"/>
          <w:b/>
          <w:sz w:val="22"/>
          <w:szCs w:val="22"/>
        </w:rPr>
        <w:t xml:space="preserve">a: Selection of </w:t>
      </w:r>
      <w:r>
        <w:rPr>
          <w:rFonts w:asciiTheme="majorHAnsi" w:hAnsiTheme="majorHAnsi"/>
          <w:b/>
          <w:sz w:val="22"/>
          <w:szCs w:val="22"/>
        </w:rPr>
        <w:t xml:space="preserve">Programmatically Relevant Research </w:t>
      </w:r>
      <w:proofErr w:type="spellStart"/>
      <w:r>
        <w:rPr>
          <w:rFonts w:asciiTheme="majorHAnsi" w:hAnsiTheme="majorHAnsi"/>
          <w:b/>
          <w:sz w:val="22"/>
          <w:szCs w:val="22"/>
        </w:rPr>
        <w:t>research</w:t>
      </w:r>
      <w:proofErr w:type="spellEnd"/>
      <w:r>
        <w:rPr>
          <w:rFonts w:asciiTheme="majorHAnsi" w:hAnsiTheme="majorHAnsi"/>
          <w:b/>
          <w:sz w:val="22"/>
          <w:szCs w:val="22"/>
        </w:rPr>
        <w:t xml:space="preserve"> priorities</w:t>
      </w:r>
    </w:p>
    <w:p w14:paraId="659DA605" w14:textId="77777777" w:rsidR="008F6B4F" w:rsidRDefault="008F6B4F" w:rsidP="0010783B">
      <w:pPr>
        <w:spacing w:line="480" w:lineRule="auto"/>
        <w:rPr>
          <w:rFonts w:asciiTheme="majorHAnsi" w:hAnsiTheme="majorHAnsi"/>
          <w:b/>
          <w:sz w:val="22"/>
          <w:szCs w:val="22"/>
        </w:rPr>
      </w:pPr>
      <w:r>
        <w:rPr>
          <w:noProof/>
        </w:rPr>
        <w:drawing>
          <wp:inline distT="0" distB="0" distL="0" distR="0" wp14:anchorId="51D23DCB" wp14:editId="09997F5F">
            <wp:extent cx="4324350" cy="4486275"/>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BF701CE" w14:textId="77777777" w:rsidR="008F6B4F" w:rsidRDefault="008F6B4F" w:rsidP="008F6B4F">
      <w:pPr>
        <w:spacing w:line="480" w:lineRule="auto"/>
        <w:rPr>
          <w:rFonts w:asciiTheme="majorHAnsi" w:hAnsiTheme="majorHAnsi"/>
          <w:b/>
          <w:sz w:val="22"/>
          <w:szCs w:val="22"/>
        </w:rPr>
      </w:pPr>
      <w:r>
        <w:rPr>
          <w:rFonts w:asciiTheme="majorHAnsi" w:hAnsiTheme="majorHAnsi"/>
          <w:b/>
          <w:sz w:val="22"/>
          <w:szCs w:val="22"/>
        </w:rPr>
        <w:t>Figure 4</w:t>
      </w:r>
      <w:r w:rsidRPr="008F6B4F">
        <w:rPr>
          <w:rFonts w:asciiTheme="majorHAnsi" w:hAnsiTheme="majorHAnsi"/>
          <w:b/>
          <w:sz w:val="22"/>
          <w:szCs w:val="22"/>
        </w:rPr>
        <w:t xml:space="preserve">b: Ranking of </w:t>
      </w:r>
      <w:r>
        <w:rPr>
          <w:rFonts w:asciiTheme="majorHAnsi" w:hAnsiTheme="majorHAnsi"/>
          <w:b/>
          <w:sz w:val="22"/>
          <w:szCs w:val="22"/>
        </w:rPr>
        <w:t xml:space="preserve">Programmatically Relevant Research </w:t>
      </w:r>
      <w:proofErr w:type="spellStart"/>
      <w:r w:rsidRPr="008F6B4F">
        <w:rPr>
          <w:rFonts w:asciiTheme="majorHAnsi" w:hAnsiTheme="majorHAnsi"/>
          <w:b/>
          <w:sz w:val="22"/>
          <w:szCs w:val="22"/>
        </w:rPr>
        <w:t>research</w:t>
      </w:r>
      <w:proofErr w:type="spellEnd"/>
      <w:r w:rsidRPr="008F6B4F">
        <w:rPr>
          <w:rFonts w:asciiTheme="majorHAnsi" w:hAnsiTheme="majorHAnsi"/>
          <w:b/>
          <w:sz w:val="22"/>
          <w:szCs w:val="22"/>
        </w:rPr>
        <w:t xml:space="preserve"> priorities</w:t>
      </w:r>
    </w:p>
    <w:p w14:paraId="7E0D1C91" w14:textId="77777777" w:rsidR="008F6B4F" w:rsidRDefault="008F6B4F" w:rsidP="0010783B">
      <w:pPr>
        <w:spacing w:line="480" w:lineRule="auto"/>
        <w:rPr>
          <w:rFonts w:asciiTheme="majorHAnsi" w:hAnsiTheme="majorHAnsi"/>
          <w:sz w:val="22"/>
          <w:szCs w:val="22"/>
        </w:rPr>
      </w:pPr>
      <w:r>
        <w:rPr>
          <w:noProof/>
        </w:rPr>
        <w:drawing>
          <wp:inline distT="0" distB="0" distL="0" distR="0" wp14:anchorId="60B82532" wp14:editId="1377C629">
            <wp:extent cx="4381500" cy="478155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80DD3B2" w14:textId="77777777" w:rsidR="008F6B4F" w:rsidRDefault="0010783B" w:rsidP="008F6B4F">
      <w:pPr>
        <w:spacing w:line="480" w:lineRule="auto"/>
        <w:rPr>
          <w:rFonts w:asciiTheme="majorHAnsi" w:hAnsiTheme="majorHAnsi"/>
          <w:b/>
          <w:sz w:val="22"/>
          <w:szCs w:val="22"/>
        </w:rPr>
      </w:pPr>
      <w:r>
        <w:rPr>
          <w:rFonts w:asciiTheme="majorHAnsi" w:hAnsiTheme="majorHAnsi"/>
          <w:b/>
          <w:sz w:val="22"/>
          <w:szCs w:val="22"/>
        </w:rPr>
        <w:t>Figure 5</w:t>
      </w:r>
      <w:r w:rsidR="008F6B4F" w:rsidRPr="008F6B4F">
        <w:rPr>
          <w:rFonts w:asciiTheme="majorHAnsi" w:hAnsiTheme="majorHAnsi"/>
          <w:b/>
          <w:sz w:val="22"/>
          <w:szCs w:val="22"/>
        </w:rPr>
        <w:t xml:space="preserve">a: Selection of </w:t>
      </w:r>
      <w:r>
        <w:rPr>
          <w:rFonts w:asciiTheme="majorHAnsi" w:hAnsiTheme="majorHAnsi"/>
          <w:b/>
          <w:sz w:val="22"/>
          <w:szCs w:val="22"/>
        </w:rPr>
        <w:t>Epidemiology</w:t>
      </w:r>
      <w:r w:rsidR="008F6B4F">
        <w:rPr>
          <w:rFonts w:asciiTheme="majorHAnsi" w:hAnsiTheme="majorHAnsi"/>
          <w:b/>
          <w:sz w:val="22"/>
          <w:szCs w:val="22"/>
        </w:rPr>
        <w:t xml:space="preserve"> research priorities</w:t>
      </w:r>
    </w:p>
    <w:p w14:paraId="257F3898" w14:textId="77777777" w:rsidR="008F6B4F" w:rsidRDefault="008F6B4F" w:rsidP="0010783B">
      <w:pPr>
        <w:spacing w:line="480" w:lineRule="auto"/>
        <w:rPr>
          <w:rFonts w:asciiTheme="majorHAnsi" w:hAnsiTheme="majorHAnsi"/>
          <w:b/>
          <w:sz w:val="22"/>
          <w:szCs w:val="22"/>
        </w:rPr>
      </w:pPr>
      <w:r>
        <w:rPr>
          <w:noProof/>
        </w:rPr>
        <w:drawing>
          <wp:inline distT="0" distB="0" distL="0" distR="0" wp14:anchorId="74F9C1F2" wp14:editId="2C9263D1">
            <wp:extent cx="4381500" cy="37338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CAAEC66" w14:textId="77777777" w:rsidR="008F6B4F" w:rsidRDefault="0010783B" w:rsidP="008F6B4F">
      <w:pPr>
        <w:spacing w:line="480" w:lineRule="auto"/>
        <w:rPr>
          <w:rFonts w:asciiTheme="majorHAnsi" w:hAnsiTheme="majorHAnsi"/>
          <w:b/>
          <w:sz w:val="22"/>
          <w:szCs w:val="22"/>
        </w:rPr>
      </w:pPr>
      <w:r>
        <w:rPr>
          <w:rFonts w:asciiTheme="majorHAnsi" w:hAnsiTheme="majorHAnsi"/>
          <w:b/>
          <w:sz w:val="22"/>
          <w:szCs w:val="22"/>
        </w:rPr>
        <w:t>Figure 5</w:t>
      </w:r>
      <w:r w:rsidR="008F6B4F" w:rsidRPr="008F6B4F">
        <w:rPr>
          <w:rFonts w:asciiTheme="majorHAnsi" w:hAnsiTheme="majorHAnsi"/>
          <w:b/>
          <w:sz w:val="22"/>
          <w:szCs w:val="22"/>
        </w:rPr>
        <w:t xml:space="preserve">b: Ranking of </w:t>
      </w:r>
      <w:r>
        <w:rPr>
          <w:rFonts w:asciiTheme="majorHAnsi" w:hAnsiTheme="majorHAnsi"/>
          <w:b/>
          <w:sz w:val="22"/>
          <w:szCs w:val="22"/>
        </w:rPr>
        <w:t>Epidemiology</w:t>
      </w:r>
      <w:r w:rsidR="008F6B4F">
        <w:rPr>
          <w:rFonts w:asciiTheme="majorHAnsi" w:hAnsiTheme="majorHAnsi"/>
          <w:b/>
          <w:sz w:val="22"/>
          <w:szCs w:val="22"/>
        </w:rPr>
        <w:t xml:space="preserve"> </w:t>
      </w:r>
      <w:r w:rsidR="008F6B4F" w:rsidRPr="008F6B4F">
        <w:rPr>
          <w:rFonts w:asciiTheme="majorHAnsi" w:hAnsiTheme="majorHAnsi"/>
          <w:b/>
          <w:sz w:val="22"/>
          <w:szCs w:val="22"/>
        </w:rPr>
        <w:t>research priorities</w:t>
      </w:r>
    </w:p>
    <w:p w14:paraId="643BBBFA" w14:textId="77777777" w:rsidR="008F6B4F" w:rsidRDefault="0010783B" w:rsidP="0010783B">
      <w:pPr>
        <w:spacing w:line="480" w:lineRule="auto"/>
        <w:rPr>
          <w:rFonts w:asciiTheme="majorHAnsi" w:hAnsiTheme="majorHAnsi"/>
          <w:b/>
          <w:sz w:val="22"/>
          <w:szCs w:val="22"/>
        </w:rPr>
      </w:pPr>
      <w:r>
        <w:rPr>
          <w:noProof/>
        </w:rPr>
        <w:drawing>
          <wp:inline distT="0" distB="0" distL="0" distR="0" wp14:anchorId="070C08FE" wp14:editId="73C1B75C">
            <wp:extent cx="4381500" cy="3819525"/>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2A74521" w14:textId="77777777" w:rsidR="0010783B" w:rsidRDefault="0010783B" w:rsidP="0010783B">
      <w:pPr>
        <w:spacing w:line="480" w:lineRule="auto"/>
        <w:rPr>
          <w:rFonts w:asciiTheme="majorHAnsi" w:hAnsiTheme="majorHAnsi"/>
          <w:b/>
          <w:sz w:val="22"/>
          <w:szCs w:val="22"/>
        </w:rPr>
      </w:pPr>
      <w:r>
        <w:rPr>
          <w:rFonts w:asciiTheme="majorHAnsi" w:hAnsiTheme="majorHAnsi"/>
          <w:b/>
          <w:sz w:val="22"/>
          <w:szCs w:val="22"/>
        </w:rPr>
        <w:t>Figure 6</w:t>
      </w:r>
      <w:r w:rsidRPr="008F6B4F">
        <w:rPr>
          <w:rFonts w:asciiTheme="majorHAnsi" w:hAnsiTheme="majorHAnsi"/>
          <w:b/>
          <w:sz w:val="22"/>
          <w:szCs w:val="22"/>
        </w:rPr>
        <w:t xml:space="preserve">a: Selection of </w:t>
      </w:r>
      <w:r>
        <w:rPr>
          <w:rFonts w:asciiTheme="majorHAnsi" w:hAnsiTheme="majorHAnsi"/>
          <w:b/>
          <w:sz w:val="22"/>
          <w:szCs w:val="22"/>
        </w:rPr>
        <w:t>Management of Contacts research priorities</w:t>
      </w:r>
    </w:p>
    <w:p w14:paraId="4613DEA0" w14:textId="77777777" w:rsidR="0010783B" w:rsidRDefault="0010783B" w:rsidP="0010783B">
      <w:pPr>
        <w:spacing w:line="480" w:lineRule="auto"/>
        <w:rPr>
          <w:rFonts w:asciiTheme="majorHAnsi" w:hAnsiTheme="majorHAnsi"/>
          <w:b/>
          <w:sz w:val="22"/>
          <w:szCs w:val="22"/>
        </w:rPr>
      </w:pPr>
      <w:r>
        <w:rPr>
          <w:noProof/>
        </w:rPr>
        <w:drawing>
          <wp:inline distT="0" distB="0" distL="0" distR="0" wp14:anchorId="69A44260" wp14:editId="5D9343C0">
            <wp:extent cx="4486275" cy="30480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3507F96" w14:textId="77777777" w:rsidR="0010783B" w:rsidRDefault="0010783B" w:rsidP="0010783B">
      <w:pPr>
        <w:spacing w:line="480" w:lineRule="auto"/>
        <w:rPr>
          <w:rFonts w:asciiTheme="majorHAnsi" w:hAnsiTheme="majorHAnsi"/>
          <w:b/>
          <w:sz w:val="22"/>
          <w:szCs w:val="22"/>
        </w:rPr>
      </w:pPr>
      <w:r>
        <w:rPr>
          <w:rFonts w:asciiTheme="majorHAnsi" w:hAnsiTheme="majorHAnsi"/>
          <w:b/>
          <w:sz w:val="22"/>
          <w:szCs w:val="22"/>
        </w:rPr>
        <w:t>Figure 6</w:t>
      </w:r>
      <w:r w:rsidRPr="008F6B4F">
        <w:rPr>
          <w:rFonts w:asciiTheme="majorHAnsi" w:hAnsiTheme="majorHAnsi"/>
          <w:b/>
          <w:sz w:val="22"/>
          <w:szCs w:val="22"/>
        </w:rPr>
        <w:t xml:space="preserve">b: Ranking of </w:t>
      </w:r>
      <w:r>
        <w:rPr>
          <w:rFonts w:asciiTheme="majorHAnsi" w:hAnsiTheme="majorHAnsi"/>
          <w:b/>
          <w:sz w:val="22"/>
          <w:szCs w:val="22"/>
        </w:rPr>
        <w:t xml:space="preserve">Management of Contacts </w:t>
      </w:r>
      <w:r w:rsidRPr="008F6B4F">
        <w:rPr>
          <w:rFonts w:asciiTheme="majorHAnsi" w:hAnsiTheme="majorHAnsi"/>
          <w:b/>
          <w:sz w:val="22"/>
          <w:szCs w:val="22"/>
        </w:rPr>
        <w:t>research priorities</w:t>
      </w:r>
    </w:p>
    <w:p w14:paraId="423B60B4" w14:textId="77777777" w:rsidR="0010783B" w:rsidRDefault="0010783B" w:rsidP="0010783B">
      <w:pPr>
        <w:spacing w:line="480" w:lineRule="auto"/>
        <w:rPr>
          <w:rFonts w:asciiTheme="majorHAnsi" w:hAnsiTheme="majorHAnsi"/>
          <w:b/>
          <w:sz w:val="22"/>
          <w:szCs w:val="22"/>
        </w:rPr>
      </w:pPr>
      <w:r>
        <w:rPr>
          <w:noProof/>
        </w:rPr>
        <w:drawing>
          <wp:inline distT="0" distB="0" distL="0" distR="0" wp14:anchorId="759B05A6" wp14:editId="57349688">
            <wp:extent cx="4486275" cy="3000375"/>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AF9B09B" w14:textId="77777777" w:rsidR="0010783B" w:rsidRDefault="0010783B" w:rsidP="0010783B">
      <w:pPr>
        <w:spacing w:line="480" w:lineRule="auto"/>
        <w:rPr>
          <w:rFonts w:asciiTheme="majorHAnsi" w:hAnsiTheme="majorHAnsi"/>
          <w:b/>
          <w:sz w:val="22"/>
          <w:szCs w:val="22"/>
        </w:rPr>
      </w:pPr>
      <w:r>
        <w:rPr>
          <w:rFonts w:asciiTheme="majorHAnsi" w:hAnsiTheme="majorHAnsi"/>
          <w:b/>
          <w:sz w:val="22"/>
          <w:szCs w:val="22"/>
        </w:rPr>
        <w:t>Figure 7: Subcategory average of priority ranking</w:t>
      </w:r>
    </w:p>
    <w:p w14:paraId="57F92BA2" w14:textId="77777777" w:rsidR="0010783B" w:rsidRDefault="0010783B" w:rsidP="0010783B">
      <w:pPr>
        <w:spacing w:line="480" w:lineRule="auto"/>
        <w:rPr>
          <w:rFonts w:asciiTheme="majorHAnsi" w:hAnsiTheme="majorHAnsi"/>
          <w:b/>
          <w:sz w:val="22"/>
          <w:szCs w:val="22"/>
        </w:rPr>
      </w:pPr>
      <w:r>
        <w:rPr>
          <w:noProof/>
        </w:rPr>
        <w:drawing>
          <wp:inline distT="0" distB="0" distL="0" distR="0" wp14:anchorId="177FC889" wp14:editId="1C3CDD2E">
            <wp:extent cx="4562475" cy="74676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D0BD37A" w14:textId="77777777" w:rsidR="0010783B" w:rsidRPr="000F6F76" w:rsidRDefault="0010783B" w:rsidP="0010783B">
      <w:pPr>
        <w:spacing w:line="480" w:lineRule="auto"/>
        <w:rPr>
          <w:rFonts w:asciiTheme="majorHAnsi" w:hAnsiTheme="majorHAnsi"/>
          <w:b/>
          <w:sz w:val="22"/>
          <w:szCs w:val="22"/>
        </w:rPr>
      </w:pPr>
    </w:p>
    <w:p w14:paraId="19BC98D5" w14:textId="77777777" w:rsidR="008F6B4F" w:rsidRDefault="0010783B" w:rsidP="008F3FF8">
      <w:pPr>
        <w:spacing w:line="480" w:lineRule="auto"/>
        <w:rPr>
          <w:rFonts w:asciiTheme="majorHAnsi" w:hAnsiTheme="majorHAnsi"/>
          <w:b/>
          <w:sz w:val="22"/>
          <w:szCs w:val="22"/>
        </w:rPr>
      </w:pPr>
      <w:r w:rsidRPr="000F6F76">
        <w:rPr>
          <w:rFonts w:asciiTheme="majorHAnsi" w:hAnsiTheme="majorHAnsi"/>
          <w:b/>
          <w:sz w:val="22"/>
          <w:szCs w:val="22"/>
        </w:rPr>
        <w:t xml:space="preserve">Annex 1: Research </w:t>
      </w:r>
      <w:r w:rsidR="000F6F76" w:rsidRPr="000F6F76">
        <w:rPr>
          <w:rFonts w:asciiTheme="majorHAnsi" w:hAnsiTheme="majorHAnsi"/>
          <w:b/>
          <w:sz w:val="22"/>
          <w:szCs w:val="22"/>
        </w:rPr>
        <w:t>questions</w:t>
      </w:r>
      <w:r w:rsidR="000F6F76">
        <w:rPr>
          <w:rFonts w:asciiTheme="majorHAnsi" w:hAnsiTheme="majorHAnsi"/>
          <w:b/>
          <w:sz w:val="22"/>
          <w:szCs w:val="22"/>
        </w:rPr>
        <w:t xml:space="preserve"> and corresponding Subcategories</w:t>
      </w:r>
    </w:p>
    <w:p w14:paraId="733FEEFB" w14:textId="77777777" w:rsidR="000F6F76" w:rsidRPr="000F6F76" w:rsidRDefault="000F6F76" w:rsidP="000F6F76">
      <w:pPr>
        <w:spacing w:line="480" w:lineRule="auto"/>
        <w:ind w:left="-90"/>
        <w:rPr>
          <w:rFonts w:asciiTheme="majorHAnsi" w:hAnsiTheme="majorHAnsi"/>
          <w:b/>
          <w:sz w:val="22"/>
          <w:szCs w:val="22"/>
        </w:rPr>
      </w:pPr>
      <w:r w:rsidRPr="000F6F76">
        <w:rPr>
          <w:rFonts w:asciiTheme="majorHAnsi" w:hAnsiTheme="majorHAnsi"/>
          <w:b/>
          <w:sz w:val="22"/>
          <w:szCs w:val="22"/>
        </w:rPr>
        <w:t>Laboratory Support</w:t>
      </w:r>
    </w:p>
    <w:tbl>
      <w:tblPr>
        <w:tblStyle w:val="LightGrid-Accent3"/>
        <w:tblW w:w="9078" w:type="dxa"/>
        <w:tblLayout w:type="fixed"/>
        <w:tblLook w:val="04A0" w:firstRow="1" w:lastRow="0" w:firstColumn="1" w:lastColumn="0" w:noHBand="0" w:noVBand="1"/>
      </w:tblPr>
      <w:tblGrid>
        <w:gridCol w:w="963"/>
        <w:gridCol w:w="8115"/>
      </w:tblGrid>
      <w:tr w:rsidR="000F6F76" w:rsidRPr="008F6885" w14:paraId="76C5673D" w14:textId="77777777" w:rsidTr="000F6F76">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76BFF796" w14:textId="77777777" w:rsidR="000F6F76" w:rsidRPr="00860D0C" w:rsidRDefault="000F6F76" w:rsidP="000F6F76">
            <w:pPr>
              <w:ind w:left="-90"/>
              <w:rPr>
                <w:rFonts w:ascii="Verdana" w:eastAsia="Times New Roman" w:hAnsi="Verdana" w:cs="Times New Roman"/>
                <w:b w:val="0"/>
                <w:sz w:val="20"/>
                <w:szCs w:val="20"/>
              </w:rPr>
            </w:pPr>
            <w:r w:rsidRPr="00860D0C">
              <w:rPr>
                <w:rFonts w:ascii="Verdana" w:eastAsia="Times New Roman" w:hAnsi="Verdana" w:cs="Times New Roman"/>
                <w:sz w:val="20"/>
                <w:szCs w:val="20"/>
              </w:rPr>
              <w:t>Variable</w:t>
            </w:r>
          </w:p>
        </w:tc>
        <w:tc>
          <w:tcPr>
            <w:tcW w:w="8115" w:type="dxa"/>
            <w:noWrap/>
          </w:tcPr>
          <w:p w14:paraId="3D8A1E9E" w14:textId="77777777" w:rsidR="000F6F76" w:rsidRPr="00860D0C"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rPr>
            </w:pPr>
            <w:r w:rsidRPr="00860D0C">
              <w:rPr>
                <w:rFonts w:ascii="Verdana" w:eastAsia="Times New Roman" w:hAnsi="Verdana" w:cs="Times New Roman"/>
                <w:sz w:val="20"/>
                <w:szCs w:val="20"/>
              </w:rPr>
              <w:t>Complete Question</w:t>
            </w:r>
          </w:p>
        </w:tc>
      </w:tr>
      <w:tr w:rsidR="000F6F76" w:rsidRPr="008F6885" w14:paraId="42D3B550" w14:textId="77777777" w:rsidTr="000F6F76">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0E16992E"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LS_2</w:t>
            </w:r>
          </w:p>
        </w:tc>
        <w:tc>
          <w:tcPr>
            <w:tcW w:w="8115" w:type="dxa"/>
            <w:noWrap/>
          </w:tcPr>
          <w:p w14:paraId="13FF43AB"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Do results of new diagnostic tests improve patient-relevant outcomes OR treatment outcomes?</w:t>
            </w:r>
          </w:p>
        </w:tc>
      </w:tr>
      <w:tr w:rsidR="000F6F76" w:rsidRPr="008F6885" w14:paraId="2152E596" w14:textId="77777777" w:rsidTr="000F6F76">
        <w:trPr>
          <w:cnfStyle w:val="000000010000" w:firstRow="0" w:lastRow="0" w:firstColumn="0" w:lastColumn="0" w:oddVBand="0" w:evenVBand="0" w:oddHBand="0" w:evenHBand="1"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4EDF8EC2"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LS_4</w:t>
            </w:r>
          </w:p>
        </w:tc>
        <w:tc>
          <w:tcPr>
            <w:tcW w:w="8115" w:type="dxa"/>
            <w:noWrap/>
            <w:hideMark/>
          </w:tcPr>
          <w:p w14:paraId="71749A5D"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How can we reliably identify forms of tuberculosis that are not easily diagnosed by examination of sputum sample (e.g., meningitis, pediatric TB, TB in HIV-</w:t>
            </w:r>
            <w:proofErr w:type="spellStart"/>
            <w:r w:rsidRPr="008F6885">
              <w:rPr>
                <w:rFonts w:ascii="Verdana" w:eastAsia="Times New Roman" w:hAnsi="Verdana" w:cs="Times New Roman"/>
                <w:sz w:val="20"/>
                <w:szCs w:val="20"/>
              </w:rPr>
              <w:t>coinfected</w:t>
            </w:r>
            <w:proofErr w:type="spellEnd"/>
            <w:r w:rsidRPr="008F6885">
              <w:rPr>
                <w:rFonts w:ascii="Verdana" w:eastAsia="Times New Roman" w:hAnsi="Verdana" w:cs="Times New Roman"/>
                <w:sz w:val="20"/>
                <w:szCs w:val="20"/>
              </w:rPr>
              <w:t xml:space="preserve"> persons)?</w:t>
            </w:r>
          </w:p>
        </w:tc>
      </w:tr>
      <w:tr w:rsidR="000F6F76" w:rsidRPr="008F6885" w14:paraId="6975C12A" w14:textId="77777777" w:rsidTr="000F6F76">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043E7274"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LS_3</w:t>
            </w:r>
          </w:p>
        </w:tc>
        <w:tc>
          <w:tcPr>
            <w:tcW w:w="8115" w:type="dxa"/>
            <w:noWrap/>
            <w:hideMark/>
          </w:tcPr>
          <w:p w14:paraId="6AB98023"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What is the impact of new diagnostic tests on public health and programs?</w:t>
            </w:r>
          </w:p>
        </w:tc>
      </w:tr>
      <w:tr w:rsidR="000F6F76" w:rsidRPr="008F6885" w14:paraId="2543F446" w14:textId="77777777" w:rsidTr="000F6F76">
        <w:trPr>
          <w:cnfStyle w:val="000000010000" w:firstRow="0" w:lastRow="0" w:firstColumn="0" w:lastColumn="0" w:oddVBand="0" w:evenVBand="0" w:oddHBand="0" w:evenHBand="1"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65804B29"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LS_1</w:t>
            </w:r>
          </w:p>
        </w:tc>
        <w:tc>
          <w:tcPr>
            <w:tcW w:w="8115" w:type="dxa"/>
            <w:noWrap/>
            <w:hideMark/>
          </w:tcPr>
          <w:p w14:paraId="05D05B1C"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What is the performance of new diagnostic tests, compared to gold standards, across programmatic settings?</w:t>
            </w:r>
          </w:p>
        </w:tc>
      </w:tr>
      <w:tr w:rsidR="000F6F76" w:rsidRPr="008F6885" w14:paraId="03F721D5" w14:textId="77777777" w:rsidTr="000F6F76">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3AFEF6A0"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LS_5</w:t>
            </w:r>
          </w:p>
        </w:tc>
        <w:tc>
          <w:tcPr>
            <w:tcW w:w="8115" w:type="dxa"/>
            <w:noWrap/>
            <w:hideMark/>
          </w:tcPr>
          <w:p w14:paraId="62481FC1"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 xml:space="preserve">How can current methods be improved or better interpreted to enhance clinical management of patients (whose TB is caused by a bacterial population) with the following characteristics: (1)low level INH resistance; (2) discordant RIF results between tests; (3) resistance results for only a subset of fluoroquinolones, </w:t>
            </w:r>
            <w:proofErr w:type="spellStart"/>
            <w:r w:rsidRPr="008F6885">
              <w:rPr>
                <w:rFonts w:ascii="Verdana" w:eastAsia="Times New Roman" w:hAnsi="Verdana" w:cs="Times New Roman"/>
                <w:sz w:val="20"/>
                <w:szCs w:val="20"/>
              </w:rPr>
              <w:t>rifamycins</w:t>
            </w:r>
            <w:proofErr w:type="spellEnd"/>
            <w:r w:rsidRPr="008F6885">
              <w:rPr>
                <w:rFonts w:ascii="Verdana" w:eastAsia="Times New Roman" w:hAnsi="Verdana" w:cs="Times New Roman"/>
                <w:sz w:val="20"/>
                <w:szCs w:val="20"/>
              </w:rPr>
              <w:t>, aminoglycosides/polypeptides?</w:t>
            </w:r>
          </w:p>
        </w:tc>
      </w:tr>
      <w:tr w:rsidR="000F6F76" w:rsidRPr="008F6885" w14:paraId="01130BB0" w14:textId="77777777" w:rsidTr="000F6F76">
        <w:trPr>
          <w:cnfStyle w:val="000000010000" w:firstRow="0" w:lastRow="0" w:firstColumn="0" w:lastColumn="0" w:oddVBand="0" w:evenVBand="0" w:oddHBand="0" w:evenHBand="1"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3AD99F60"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LS_10</w:t>
            </w:r>
          </w:p>
        </w:tc>
        <w:tc>
          <w:tcPr>
            <w:tcW w:w="8115" w:type="dxa"/>
            <w:noWrap/>
            <w:hideMark/>
          </w:tcPr>
          <w:p w14:paraId="49C40C27"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Pr>
                <w:rFonts w:ascii="Verdana" w:eastAsia="Times New Roman" w:hAnsi="Verdana" w:cs="Times New Roman"/>
                <w:sz w:val="20"/>
                <w:szCs w:val="20"/>
              </w:rPr>
              <w:t>How</w:t>
            </w:r>
            <w:r w:rsidRPr="008F6885">
              <w:rPr>
                <w:rFonts w:ascii="Verdana" w:eastAsia="Times New Roman" w:hAnsi="Verdana" w:cs="Times New Roman"/>
                <w:sz w:val="20"/>
                <w:szCs w:val="20"/>
              </w:rPr>
              <w:t xml:space="preserve"> can we develop better biomarkers, including non-bacteriological markers, to accelerate new TB drug/regimen research and development and improve clinical and programmatic ability to assess treatment response?</w:t>
            </w:r>
          </w:p>
        </w:tc>
      </w:tr>
      <w:tr w:rsidR="000F6F76" w:rsidRPr="008F6885" w14:paraId="7BE666D0" w14:textId="77777777" w:rsidTr="000F6F76">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52B41868"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LS_6</w:t>
            </w:r>
          </w:p>
        </w:tc>
        <w:tc>
          <w:tcPr>
            <w:tcW w:w="8115" w:type="dxa"/>
            <w:noWrap/>
            <w:hideMark/>
          </w:tcPr>
          <w:p w14:paraId="621933D5"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What is the correlation of individual mutations with phenotypic drug susceptibility and with the clinical outcomes of these isolates?</w:t>
            </w:r>
          </w:p>
        </w:tc>
      </w:tr>
      <w:tr w:rsidR="000F6F76" w:rsidRPr="008F6885" w14:paraId="3236908C" w14:textId="77777777" w:rsidTr="000F6F76">
        <w:trPr>
          <w:cnfStyle w:val="000000010000" w:firstRow="0" w:lastRow="0" w:firstColumn="0" w:lastColumn="0" w:oddVBand="0" w:evenVBand="0" w:oddHBand="0" w:evenHBand="1"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5103441B"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LS_8</w:t>
            </w:r>
          </w:p>
        </w:tc>
        <w:tc>
          <w:tcPr>
            <w:tcW w:w="8115" w:type="dxa"/>
            <w:noWrap/>
          </w:tcPr>
          <w:p w14:paraId="0558941B"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What factors allow MTB strains to efficiently cause transmission and increase virulence?</w:t>
            </w:r>
          </w:p>
        </w:tc>
      </w:tr>
      <w:tr w:rsidR="000F6F76" w:rsidRPr="008F6885" w14:paraId="50BD4811" w14:textId="77777777" w:rsidTr="000F6F76">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7254224C"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LS_7</w:t>
            </w:r>
          </w:p>
        </w:tc>
        <w:tc>
          <w:tcPr>
            <w:tcW w:w="8115" w:type="dxa"/>
            <w:noWrap/>
            <w:hideMark/>
          </w:tcPr>
          <w:p w14:paraId="20B4BCD7"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How can we develop new rapid tests that are correlated to specific mutations and patient outcomes for second line drug susceptibility?</w:t>
            </w:r>
          </w:p>
        </w:tc>
      </w:tr>
      <w:tr w:rsidR="000F6F76" w:rsidRPr="008F6885" w14:paraId="5EAFA61E" w14:textId="77777777" w:rsidTr="000F6F76">
        <w:trPr>
          <w:cnfStyle w:val="000000010000" w:firstRow="0" w:lastRow="0" w:firstColumn="0" w:lastColumn="0" w:oddVBand="0" w:evenVBand="0" w:oddHBand="0" w:evenHBand="1"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963" w:type="dxa"/>
          </w:tcPr>
          <w:p w14:paraId="0882845A"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LS_9</w:t>
            </w:r>
          </w:p>
        </w:tc>
        <w:tc>
          <w:tcPr>
            <w:tcW w:w="8115" w:type="dxa"/>
            <w:noWrap/>
            <w:hideMark/>
          </w:tcPr>
          <w:p w14:paraId="121C31D0"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How can we improve the understanding of host factors that contribute to the development of drug resistance, e.g. key molecular features of host/pathogen interactions including immune system characteristics that differentiate latent vs. active disease and those that enhance host susceptibility and progression to active disease?</w:t>
            </w:r>
          </w:p>
        </w:tc>
      </w:tr>
    </w:tbl>
    <w:p w14:paraId="1384B786" w14:textId="77777777" w:rsidR="000F6F76" w:rsidRDefault="000F6F76" w:rsidP="000F6F76">
      <w:pPr>
        <w:spacing w:line="480" w:lineRule="auto"/>
        <w:ind w:left="-90"/>
        <w:rPr>
          <w:rFonts w:asciiTheme="majorHAnsi" w:hAnsiTheme="majorHAnsi"/>
          <w:b/>
          <w:sz w:val="22"/>
          <w:szCs w:val="22"/>
        </w:rPr>
      </w:pPr>
    </w:p>
    <w:p w14:paraId="6581555C" w14:textId="77777777" w:rsidR="000F6F76" w:rsidRDefault="000F6F76" w:rsidP="000F6F76">
      <w:pPr>
        <w:spacing w:line="480" w:lineRule="auto"/>
        <w:ind w:left="-90"/>
        <w:rPr>
          <w:rFonts w:asciiTheme="majorHAnsi" w:hAnsiTheme="majorHAnsi"/>
          <w:b/>
          <w:sz w:val="22"/>
          <w:szCs w:val="22"/>
        </w:rPr>
      </w:pPr>
      <w:r>
        <w:rPr>
          <w:rFonts w:asciiTheme="majorHAnsi" w:hAnsiTheme="majorHAnsi"/>
          <w:b/>
          <w:sz w:val="22"/>
          <w:szCs w:val="22"/>
        </w:rPr>
        <w:t>Treatment Strategy</w:t>
      </w:r>
    </w:p>
    <w:tbl>
      <w:tblPr>
        <w:tblStyle w:val="LightGrid-Accent3"/>
        <w:tblW w:w="9135" w:type="dxa"/>
        <w:tblLayout w:type="fixed"/>
        <w:tblLook w:val="04A0" w:firstRow="1" w:lastRow="0" w:firstColumn="1" w:lastColumn="0" w:noHBand="0" w:noVBand="1"/>
      </w:tblPr>
      <w:tblGrid>
        <w:gridCol w:w="980"/>
        <w:gridCol w:w="8155"/>
      </w:tblGrid>
      <w:tr w:rsidR="000F6F76" w:rsidRPr="008F6885" w14:paraId="2992ECA8" w14:textId="77777777" w:rsidTr="000F6F76">
        <w:trPr>
          <w:cnfStyle w:val="100000000000" w:firstRow="1" w:lastRow="0" w:firstColumn="0" w:lastColumn="0" w:oddVBand="0" w:evenVBand="0" w:oddHBand="0"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2DB4A7C7" w14:textId="77777777" w:rsidR="000F6F76" w:rsidRPr="00860D0C" w:rsidRDefault="000F6F76" w:rsidP="000F6F76">
            <w:pPr>
              <w:ind w:left="-90"/>
              <w:rPr>
                <w:rFonts w:ascii="Verdana" w:eastAsia="Times New Roman" w:hAnsi="Verdana" w:cs="Times New Roman"/>
                <w:b w:val="0"/>
                <w:sz w:val="20"/>
                <w:szCs w:val="20"/>
              </w:rPr>
            </w:pPr>
            <w:r w:rsidRPr="00860D0C">
              <w:rPr>
                <w:rFonts w:ascii="Verdana" w:eastAsia="Times New Roman" w:hAnsi="Verdana" w:cs="Times New Roman"/>
                <w:sz w:val="20"/>
                <w:szCs w:val="20"/>
              </w:rPr>
              <w:t>Variable</w:t>
            </w:r>
          </w:p>
        </w:tc>
        <w:tc>
          <w:tcPr>
            <w:tcW w:w="8155" w:type="dxa"/>
            <w:noWrap/>
          </w:tcPr>
          <w:p w14:paraId="069552B7" w14:textId="77777777" w:rsidR="000F6F76" w:rsidRPr="00860D0C"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rPr>
            </w:pPr>
            <w:r w:rsidRPr="00860D0C">
              <w:rPr>
                <w:rFonts w:ascii="Verdana" w:eastAsia="Times New Roman" w:hAnsi="Verdana" w:cs="Times New Roman"/>
                <w:sz w:val="20"/>
                <w:szCs w:val="20"/>
              </w:rPr>
              <w:t>Complete Question</w:t>
            </w:r>
          </w:p>
        </w:tc>
      </w:tr>
      <w:tr w:rsidR="000F6F76" w:rsidRPr="008F6885" w14:paraId="347D7CB0" w14:textId="77777777" w:rsidTr="000F6F76">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048DA906"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TS_1</w:t>
            </w:r>
          </w:p>
        </w:tc>
        <w:tc>
          <w:tcPr>
            <w:tcW w:w="8155" w:type="dxa"/>
            <w:noWrap/>
          </w:tcPr>
          <w:p w14:paraId="499A034D"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How do we efficiently develop more effective, shorter and safer M/XDR-TB treatment regimens that may be used for special populations (e.g., pregnant/lactating women, children, HIV-</w:t>
            </w:r>
            <w:proofErr w:type="spellStart"/>
            <w:r w:rsidRPr="008F6885">
              <w:rPr>
                <w:rFonts w:ascii="Verdana" w:eastAsia="Times New Roman" w:hAnsi="Verdana" w:cs="Times New Roman"/>
                <w:sz w:val="20"/>
                <w:szCs w:val="20"/>
              </w:rPr>
              <w:t>coinfected</w:t>
            </w:r>
            <w:proofErr w:type="spellEnd"/>
            <w:r w:rsidRPr="008F6885">
              <w:rPr>
                <w:rFonts w:ascii="Verdana" w:eastAsia="Times New Roman" w:hAnsi="Verdana" w:cs="Times New Roman"/>
                <w:sz w:val="20"/>
                <w:szCs w:val="20"/>
              </w:rPr>
              <w:t xml:space="preserve"> individuals)?</w:t>
            </w:r>
          </w:p>
        </w:tc>
      </w:tr>
      <w:tr w:rsidR="000F6F76" w:rsidRPr="008F6885" w14:paraId="3076F6BC" w14:textId="77777777" w:rsidTr="000F6F76">
        <w:trPr>
          <w:cnfStyle w:val="000000010000" w:firstRow="0" w:lastRow="0" w:firstColumn="0" w:lastColumn="0" w:oddVBand="0" w:evenVBand="0" w:oddHBand="0" w:evenHBand="1"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4D252C00"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TS_7</w:t>
            </w:r>
          </w:p>
        </w:tc>
        <w:tc>
          <w:tcPr>
            <w:tcW w:w="8155" w:type="dxa"/>
            <w:noWrap/>
          </w:tcPr>
          <w:p w14:paraId="2615E174"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What are the optimal combinations and duration of treatment to prevent the emergence of anti-TB drug resistance?</w:t>
            </w:r>
          </w:p>
        </w:tc>
      </w:tr>
      <w:tr w:rsidR="000F6F76" w:rsidRPr="008F6885" w14:paraId="52F3CA6B" w14:textId="77777777" w:rsidTr="000F6F76">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5EE44ABC"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TS_3</w:t>
            </w:r>
          </w:p>
        </w:tc>
        <w:tc>
          <w:tcPr>
            <w:tcW w:w="8155" w:type="dxa"/>
            <w:noWrap/>
          </w:tcPr>
          <w:p w14:paraId="7713F03A"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Is the 9 month "Bangladesh" MDR-TB treatment regimen effective in countries with high prevalence of resistance to second-line drugs (SLDs)? What modifications would be necessary?</w:t>
            </w:r>
          </w:p>
        </w:tc>
      </w:tr>
      <w:tr w:rsidR="000F6F76" w:rsidRPr="008F6885" w14:paraId="6042980E" w14:textId="77777777" w:rsidTr="000F6F76">
        <w:trPr>
          <w:cnfStyle w:val="000000010000" w:firstRow="0" w:lastRow="0" w:firstColumn="0" w:lastColumn="0" w:oddVBand="0" w:evenVBand="0" w:oddHBand="0" w:evenHBand="1"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6DA953B1"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TS_4</w:t>
            </w:r>
          </w:p>
        </w:tc>
        <w:tc>
          <w:tcPr>
            <w:tcW w:w="8155" w:type="dxa"/>
            <w:noWrap/>
          </w:tcPr>
          <w:p w14:paraId="13FCB1ED"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Pr>
                <w:rFonts w:ascii="Verdana" w:eastAsia="Times New Roman" w:hAnsi="Verdana" w:cs="Times New Roman"/>
                <w:sz w:val="20"/>
                <w:szCs w:val="20"/>
              </w:rPr>
              <w:t>How</w:t>
            </w:r>
            <w:r w:rsidRPr="008F6885">
              <w:rPr>
                <w:rFonts w:ascii="Verdana" w:eastAsia="Times New Roman" w:hAnsi="Verdana" w:cs="Times New Roman"/>
                <w:sz w:val="20"/>
                <w:szCs w:val="20"/>
              </w:rPr>
              <w:t xml:space="preserve"> do we prevent toxicity from SLDs and optimally mitigate serious adverse events (SAEs) in DR- and XDR-TB treatment regimens? (especially in special populations e.g., pregnant/lactating women, children, HIV-</w:t>
            </w:r>
            <w:proofErr w:type="spellStart"/>
            <w:r w:rsidRPr="008F6885">
              <w:rPr>
                <w:rFonts w:ascii="Verdana" w:eastAsia="Times New Roman" w:hAnsi="Verdana" w:cs="Times New Roman"/>
                <w:sz w:val="20"/>
                <w:szCs w:val="20"/>
              </w:rPr>
              <w:t>coinfected</w:t>
            </w:r>
            <w:proofErr w:type="spellEnd"/>
            <w:r w:rsidRPr="008F6885">
              <w:rPr>
                <w:rFonts w:ascii="Verdana" w:eastAsia="Times New Roman" w:hAnsi="Verdana" w:cs="Times New Roman"/>
                <w:sz w:val="20"/>
                <w:szCs w:val="20"/>
              </w:rPr>
              <w:t xml:space="preserve"> individuals)</w:t>
            </w:r>
          </w:p>
        </w:tc>
      </w:tr>
      <w:tr w:rsidR="000F6F76" w:rsidRPr="008F6885" w14:paraId="31B71F44" w14:textId="77777777" w:rsidTr="000F6F76">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75D02B72"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TS_6</w:t>
            </w:r>
          </w:p>
        </w:tc>
        <w:tc>
          <w:tcPr>
            <w:tcW w:w="8155" w:type="dxa"/>
            <w:noWrap/>
          </w:tcPr>
          <w:p w14:paraId="4E1FB6DD"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Pr>
                <w:rFonts w:ascii="Verdana" w:eastAsia="Times New Roman" w:hAnsi="Verdana" w:cs="Times New Roman"/>
                <w:sz w:val="20"/>
                <w:szCs w:val="20"/>
              </w:rPr>
              <w:t>How</w:t>
            </w:r>
            <w:r w:rsidRPr="008F6885">
              <w:rPr>
                <w:rFonts w:ascii="Verdana" w:eastAsia="Times New Roman" w:hAnsi="Verdana" w:cs="Times New Roman"/>
                <w:sz w:val="20"/>
                <w:szCs w:val="20"/>
              </w:rPr>
              <w:t xml:space="preserve"> can we optimize the use of SLD combinations, and SLD with </w:t>
            </w:r>
            <w:proofErr w:type="spellStart"/>
            <w:r w:rsidRPr="008F6885">
              <w:rPr>
                <w:rFonts w:ascii="Verdana" w:eastAsia="Times New Roman" w:hAnsi="Verdana" w:cs="Times New Roman"/>
                <w:sz w:val="20"/>
                <w:szCs w:val="20"/>
              </w:rPr>
              <w:t>antiretrovial</w:t>
            </w:r>
            <w:proofErr w:type="spellEnd"/>
            <w:r w:rsidRPr="008F6885">
              <w:rPr>
                <w:rFonts w:ascii="Verdana" w:eastAsia="Times New Roman" w:hAnsi="Verdana" w:cs="Times New Roman"/>
                <w:sz w:val="20"/>
                <w:szCs w:val="20"/>
              </w:rPr>
              <w:t xml:space="preserve"> therapy, through evidence accumulated in drug-drug interactions and other pharmacokinetic studies?</w:t>
            </w:r>
          </w:p>
        </w:tc>
      </w:tr>
      <w:tr w:rsidR="000F6F76" w:rsidRPr="008F6885" w14:paraId="26C7E2F7" w14:textId="77777777" w:rsidTr="000F6F76">
        <w:trPr>
          <w:cnfStyle w:val="000000010000" w:firstRow="0" w:lastRow="0" w:firstColumn="0" w:lastColumn="0" w:oddVBand="0" w:evenVBand="0" w:oddHBand="0" w:evenHBand="1"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59374B85"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TS_2</w:t>
            </w:r>
          </w:p>
        </w:tc>
        <w:tc>
          <w:tcPr>
            <w:tcW w:w="8155" w:type="dxa"/>
            <w:noWrap/>
          </w:tcPr>
          <w:p w14:paraId="395902A9"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What are the precise pharmacological characteristics, efficacies and toxicities and interactions of group 5 drugs both in MDR- and XDR-TB treatment combinations?</w:t>
            </w:r>
          </w:p>
        </w:tc>
      </w:tr>
      <w:tr w:rsidR="000F6F76" w:rsidRPr="008F6885" w14:paraId="6F31C436" w14:textId="77777777" w:rsidTr="000F6F76">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980" w:type="dxa"/>
          </w:tcPr>
          <w:p w14:paraId="5D5AE1D7" w14:textId="77777777" w:rsidR="000F6F76" w:rsidRDefault="000F6F76" w:rsidP="000F6F76">
            <w:pPr>
              <w:ind w:left="-90"/>
              <w:rPr>
                <w:rFonts w:ascii="Verdana" w:eastAsia="Times New Roman" w:hAnsi="Verdana" w:cs="Times New Roman"/>
                <w:sz w:val="20"/>
                <w:szCs w:val="20"/>
              </w:rPr>
            </w:pPr>
            <w:r>
              <w:rPr>
                <w:rFonts w:ascii="Verdana" w:eastAsia="Times New Roman" w:hAnsi="Verdana" w:cs="Times New Roman"/>
                <w:sz w:val="20"/>
                <w:szCs w:val="20"/>
              </w:rPr>
              <w:t>TS_5</w:t>
            </w:r>
          </w:p>
        </w:tc>
        <w:tc>
          <w:tcPr>
            <w:tcW w:w="8155" w:type="dxa"/>
            <w:noWrap/>
          </w:tcPr>
          <w:p w14:paraId="0296D338"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20"/>
                <w:szCs w:val="20"/>
              </w:rPr>
            </w:pPr>
            <w:r w:rsidRPr="008F6885">
              <w:rPr>
                <w:rFonts w:ascii="Verdana" w:eastAsia="Times New Roman" w:hAnsi="Verdana" w:cs="Times New Roman"/>
                <w:sz w:val="20"/>
                <w:szCs w:val="20"/>
              </w:rPr>
              <w:t>How does pathogen and host interaction affect management of DR-TB?</w:t>
            </w:r>
          </w:p>
        </w:tc>
      </w:tr>
    </w:tbl>
    <w:p w14:paraId="634146A6" w14:textId="77777777" w:rsidR="000F6F76" w:rsidRDefault="000F6F76" w:rsidP="000F6F76">
      <w:pPr>
        <w:spacing w:line="480" w:lineRule="auto"/>
        <w:ind w:left="-90"/>
        <w:rPr>
          <w:rFonts w:asciiTheme="majorHAnsi" w:hAnsiTheme="majorHAnsi"/>
          <w:b/>
          <w:sz w:val="22"/>
          <w:szCs w:val="22"/>
        </w:rPr>
      </w:pPr>
    </w:p>
    <w:p w14:paraId="5A4048F6" w14:textId="77777777" w:rsidR="000F6F76" w:rsidRDefault="000F6F76" w:rsidP="000F6F76">
      <w:pPr>
        <w:spacing w:line="480" w:lineRule="auto"/>
        <w:ind w:left="-90"/>
        <w:rPr>
          <w:rFonts w:asciiTheme="majorHAnsi" w:hAnsiTheme="majorHAnsi"/>
          <w:b/>
          <w:sz w:val="22"/>
          <w:szCs w:val="22"/>
        </w:rPr>
      </w:pPr>
      <w:r>
        <w:rPr>
          <w:rFonts w:asciiTheme="majorHAnsi" w:hAnsiTheme="majorHAnsi"/>
          <w:b/>
          <w:sz w:val="22"/>
          <w:szCs w:val="22"/>
        </w:rPr>
        <w:t>Programmatically Relevant Research</w:t>
      </w:r>
    </w:p>
    <w:tbl>
      <w:tblPr>
        <w:tblStyle w:val="LightGrid-Accent3"/>
        <w:tblW w:w="9165" w:type="dxa"/>
        <w:tblLayout w:type="fixed"/>
        <w:tblLook w:val="04A0" w:firstRow="1" w:lastRow="0" w:firstColumn="1" w:lastColumn="0" w:noHBand="0" w:noVBand="1"/>
      </w:tblPr>
      <w:tblGrid>
        <w:gridCol w:w="991"/>
        <w:gridCol w:w="8174"/>
      </w:tblGrid>
      <w:tr w:rsidR="000F6F76" w:rsidRPr="00AB09C4" w14:paraId="2FDB2536" w14:textId="77777777" w:rsidTr="000F6F76">
        <w:trPr>
          <w:cnfStyle w:val="100000000000" w:firstRow="1" w:lastRow="0" w:firstColumn="0" w:lastColumn="0" w:oddVBand="0" w:evenVBand="0" w:oddHBand="0"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6F3BEC77" w14:textId="77777777" w:rsidR="000F6F76" w:rsidRPr="00AB09C4" w:rsidRDefault="000F6F76" w:rsidP="000F6F76">
            <w:pPr>
              <w:ind w:left="-90"/>
              <w:rPr>
                <w:rFonts w:ascii="Verdana" w:eastAsia="Times New Roman" w:hAnsi="Verdana" w:cs="Times New Roman"/>
                <w:b w:val="0"/>
                <w:sz w:val="18"/>
                <w:szCs w:val="18"/>
              </w:rPr>
            </w:pPr>
            <w:r w:rsidRPr="00AB09C4">
              <w:rPr>
                <w:rFonts w:ascii="Verdana" w:eastAsia="Times New Roman" w:hAnsi="Verdana" w:cs="Times New Roman"/>
                <w:sz w:val="18"/>
                <w:szCs w:val="18"/>
              </w:rPr>
              <w:t>Variable</w:t>
            </w:r>
          </w:p>
        </w:tc>
        <w:tc>
          <w:tcPr>
            <w:tcW w:w="8174" w:type="dxa"/>
            <w:noWrap/>
          </w:tcPr>
          <w:p w14:paraId="68EB8F08" w14:textId="77777777" w:rsidR="000F6F76" w:rsidRPr="00AB09C4"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18"/>
                <w:szCs w:val="18"/>
              </w:rPr>
            </w:pPr>
            <w:r w:rsidRPr="00AB09C4">
              <w:rPr>
                <w:rFonts w:ascii="Verdana" w:eastAsia="Times New Roman" w:hAnsi="Verdana" w:cs="Times New Roman"/>
                <w:sz w:val="18"/>
                <w:szCs w:val="18"/>
              </w:rPr>
              <w:t>Complete Question</w:t>
            </w:r>
          </w:p>
        </w:tc>
      </w:tr>
      <w:tr w:rsidR="000F6F76" w:rsidRPr="00AB09C4" w14:paraId="0CBB17B8"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052F5366" w14:textId="77777777" w:rsidR="000F6F76" w:rsidRPr="00AB09C4" w:rsidRDefault="000F6F76" w:rsidP="000F6F76">
            <w:pPr>
              <w:ind w:left="-90"/>
              <w:rPr>
                <w:rFonts w:ascii="Verdana" w:eastAsia="Times New Roman" w:hAnsi="Verdana" w:cs="Times New Roman"/>
                <w:sz w:val="18"/>
                <w:szCs w:val="18"/>
              </w:rPr>
            </w:pPr>
            <w:r w:rsidRPr="00AB09C4">
              <w:rPr>
                <w:rFonts w:ascii="Verdana" w:eastAsia="Times New Roman" w:hAnsi="Verdana" w:cs="Times New Roman"/>
                <w:sz w:val="18"/>
                <w:szCs w:val="18"/>
              </w:rPr>
              <w:t>PRR_2</w:t>
            </w:r>
          </w:p>
        </w:tc>
        <w:tc>
          <w:tcPr>
            <w:tcW w:w="8174" w:type="dxa"/>
            <w:noWrap/>
          </w:tcPr>
          <w:p w14:paraId="039F2E2D"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What are options for short-course treatment and how can it be used to expand MDR-TB treatment?</w:t>
            </w:r>
          </w:p>
        </w:tc>
      </w:tr>
      <w:tr w:rsidR="000F6F76" w:rsidRPr="00AB09C4" w14:paraId="3EC37F21"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00899722" w14:textId="77777777" w:rsidR="000F6F76" w:rsidRPr="00AB09C4" w:rsidRDefault="000F6F76" w:rsidP="000F6F76">
            <w:pPr>
              <w:ind w:left="-90"/>
              <w:rPr>
                <w:rFonts w:ascii="Verdana" w:eastAsia="Times New Roman" w:hAnsi="Verdana" w:cs="Times New Roman"/>
                <w:sz w:val="18"/>
                <w:szCs w:val="18"/>
              </w:rPr>
            </w:pPr>
            <w:r>
              <w:rPr>
                <w:rFonts w:ascii="Verdana" w:eastAsia="Times New Roman" w:hAnsi="Verdana" w:cs="Times New Roman"/>
                <w:sz w:val="18"/>
                <w:szCs w:val="18"/>
              </w:rPr>
              <w:t>PRR</w:t>
            </w:r>
            <w:r w:rsidRPr="00AB09C4">
              <w:rPr>
                <w:rFonts w:ascii="Verdana" w:eastAsia="Times New Roman" w:hAnsi="Verdana" w:cs="Times New Roman"/>
                <w:sz w:val="18"/>
                <w:szCs w:val="18"/>
              </w:rPr>
              <w:t>_3</w:t>
            </w:r>
          </w:p>
        </w:tc>
        <w:tc>
          <w:tcPr>
            <w:tcW w:w="8174" w:type="dxa"/>
            <w:noWrap/>
          </w:tcPr>
          <w:p w14:paraId="3977AA0D"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What are barriers to treatment initiation and completion?</w:t>
            </w:r>
          </w:p>
        </w:tc>
      </w:tr>
      <w:tr w:rsidR="000F6F76" w:rsidRPr="00AB09C4" w14:paraId="58BC43EA"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6CF0E216" w14:textId="77777777" w:rsidR="000F6F76" w:rsidRPr="00AB09C4" w:rsidRDefault="000F6F76" w:rsidP="000F6F76">
            <w:pPr>
              <w:ind w:left="-90"/>
              <w:rPr>
                <w:rFonts w:ascii="Verdana" w:eastAsia="Times New Roman" w:hAnsi="Verdana" w:cs="Times New Roman"/>
                <w:sz w:val="18"/>
                <w:szCs w:val="18"/>
              </w:rPr>
            </w:pPr>
            <w:r w:rsidRPr="00AB09C4">
              <w:rPr>
                <w:rFonts w:ascii="Verdana" w:eastAsia="Times New Roman" w:hAnsi="Verdana" w:cs="Times New Roman"/>
                <w:sz w:val="18"/>
                <w:szCs w:val="18"/>
              </w:rPr>
              <w:t>PRR_1</w:t>
            </w:r>
          </w:p>
        </w:tc>
        <w:tc>
          <w:tcPr>
            <w:tcW w:w="8174" w:type="dxa"/>
            <w:noWrap/>
          </w:tcPr>
          <w:p w14:paraId="701E62AC" w14:textId="77777777" w:rsidR="000F6F76" w:rsidRPr="00AB09C4"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Which groups of patients with increased proportion of MDR-TB should be targeted for DST in the context of limited resources and which diagnostic algorithms should be used to identify patients within risk groups?</w:t>
            </w:r>
          </w:p>
        </w:tc>
      </w:tr>
      <w:tr w:rsidR="000F6F76" w:rsidRPr="00AB09C4" w14:paraId="2A42BB11"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49864358" w14:textId="77777777" w:rsidR="000F6F76" w:rsidRPr="00AB09C4" w:rsidRDefault="000F6F76" w:rsidP="000F6F76">
            <w:pPr>
              <w:ind w:left="-90"/>
              <w:rPr>
                <w:rFonts w:ascii="Verdana" w:hAnsi="Verdana"/>
                <w:sz w:val="18"/>
                <w:szCs w:val="18"/>
              </w:rPr>
            </w:pPr>
            <w:r w:rsidRPr="00AB09C4">
              <w:rPr>
                <w:rFonts w:ascii="Verdana" w:hAnsi="Verdana"/>
                <w:sz w:val="18"/>
                <w:szCs w:val="18"/>
              </w:rPr>
              <w:t>PRR_18</w:t>
            </w:r>
          </w:p>
        </w:tc>
        <w:tc>
          <w:tcPr>
            <w:tcW w:w="8174" w:type="dxa"/>
            <w:noWrap/>
          </w:tcPr>
          <w:p w14:paraId="3ED270EB" w14:textId="77777777" w:rsidR="000F6F76" w:rsidRPr="00AB09C4"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AB09C4">
              <w:rPr>
                <w:rFonts w:ascii="Verdana" w:hAnsi="Verdana"/>
                <w:sz w:val="18"/>
                <w:szCs w:val="18"/>
              </w:rPr>
              <w:t>Operationally, what are the best methods to ensure optimal treatment, including guidelines; reliable drug supply; staff appropriately trained; adequate health facilities?</w:t>
            </w:r>
          </w:p>
        </w:tc>
      </w:tr>
      <w:tr w:rsidR="000F6F76" w:rsidRPr="00AB09C4" w14:paraId="097D8108"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5D0F50E4" w14:textId="77777777" w:rsidR="000F6F76" w:rsidRPr="00AB09C4" w:rsidRDefault="000F6F76" w:rsidP="000F6F76">
            <w:pPr>
              <w:ind w:left="-90"/>
              <w:rPr>
                <w:rFonts w:ascii="Verdana" w:eastAsia="Times New Roman" w:hAnsi="Verdana" w:cs="Times New Roman"/>
                <w:sz w:val="18"/>
                <w:szCs w:val="18"/>
              </w:rPr>
            </w:pPr>
            <w:r w:rsidRPr="00AB09C4">
              <w:rPr>
                <w:rFonts w:ascii="Verdana" w:eastAsia="Times New Roman" w:hAnsi="Verdana" w:cs="Times New Roman"/>
                <w:sz w:val="18"/>
                <w:szCs w:val="18"/>
              </w:rPr>
              <w:t>PRR_4</w:t>
            </w:r>
          </w:p>
        </w:tc>
        <w:tc>
          <w:tcPr>
            <w:tcW w:w="8174" w:type="dxa"/>
            <w:noWrap/>
            <w:hideMark/>
          </w:tcPr>
          <w:p w14:paraId="2F9F333D"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What infection control measures exist with proven evidence to reduce transmission?</w:t>
            </w:r>
          </w:p>
        </w:tc>
      </w:tr>
      <w:tr w:rsidR="000F6F76" w:rsidRPr="00AB09C4" w14:paraId="05BC39DB"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2ECBC987" w14:textId="77777777" w:rsidR="000F6F76" w:rsidRPr="00AB09C4" w:rsidRDefault="000F6F76" w:rsidP="000F6F76">
            <w:pPr>
              <w:ind w:left="-90"/>
              <w:rPr>
                <w:rFonts w:ascii="Verdana" w:hAnsi="Verdana"/>
                <w:sz w:val="18"/>
                <w:szCs w:val="18"/>
              </w:rPr>
            </w:pPr>
            <w:r w:rsidRPr="00AB09C4">
              <w:rPr>
                <w:rFonts w:ascii="Verdana" w:hAnsi="Verdana"/>
                <w:sz w:val="18"/>
                <w:szCs w:val="18"/>
              </w:rPr>
              <w:t>PRR_9</w:t>
            </w:r>
          </w:p>
        </w:tc>
        <w:tc>
          <w:tcPr>
            <w:tcW w:w="8174" w:type="dxa"/>
            <w:noWrap/>
          </w:tcPr>
          <w:p w14:paraId="5AFF0DAB" w14:textId="77777777" w:rsidR="000F6F76" w:rsidRPr="008F6885"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How do we study key barriers to delivery of services for TB and DR-TB diagnosis and treatment initiation?</w:t>
            </w:r>
          </w:p>
        </w:tc>
      </w:tr>
      <w:tr w:rsidR="000F6F76" w:rsidRPr="00AB09C4" w14:paraId="32D93D0F"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21044D25" w14:textId="77777777" w:rsidR="000F6F76" w:rsidRPr="00AB09C4" w:rsidRDefault="000F6F76" w:rsidP="000F6F76">
            <w:pPr>
              <w:ind w:left="-90"/>
              <w:rPr>
                <w:rFonts w:ascii="Verdana" w:hAnsi="Verdana"/>
                <w:sz w:val="18"/>
                <w:szCs w:val="18"/>
              </w:rPr>
            </w:pPr>
            <w:r w:rsidRPr="00AB09C4">
              <w:rPr>
                <w:rFonts w:ascii="Verdana" w:hAnsi="Verdana"/>
                <w:sz w:val="18"/>
                <w:szCs w:val="18"/>
              </w:rPr>
              <w:t>PRR_11</w:t>
            </w:r>
          </w:p>
        </w:tc>
        <w:tc>
          <w:tcPr>
            <w:tcW w:w="8174" w:type="dxa"/>
            <w:noWrap/>
          </w:tcPr>
          <w:p w14:paraId="3D103BF7" w14:textId="77777777" w:rsidR="000F6F76" w:rsidRPr="00AB09C4"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AB09C4">
              <w:rPr>
                <w:rFonts w:ascii="Verdana" w:hAnsi="Verdana"/>
                <w:sz w:val="18"/>
                <w:szCs w:val="18"/>
              </w:rPr>
              <w:t>What is the impact of new interventions and technology on case-finding and treatment initiation?</w:t>
            </w:r>
          </w:p>
        </w:tc>
      </w:tr>
      <w:tr w:rsidR="000F6F76" w:rsidRPr="00AB09C4" w14:paraId="61DEF07A"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5308497B" w14:textId="77777777" w:rsidR="000F6F76" w:rsidRPr="00AB09C4" w:rsidRDefault="000F6F76" w:rsidP="000F6F76">
            <w:pPr>
              <w:ind w:left="-90"/>
              <w:rPr>
                <w:rFonts w:ascii="Verdana" w:hAnsi="Verdana"/>
                <w:sz w:val="18"/>
                <w:szCs w:val="18"/>
              </w:rPr>
            </w:pPr>
            <w:r w:rsidRPr="00AB09C4">
              <w:rPr>
                <w:rFonts w:ascii="Verdana" w:hAnsi="Verdana"/>
                <w:sz w:val="18"/>
                <w:szCs w:val="18"/>
              </w:rPr>
              <w:t>PRR_8</w:t>
            </w:r>
          </w:p>
        </w:tc>
        <w:tc>
          <w:tcPr>
            <w:tcW w:w="8174" w:type="dxa"/>
            <w:noWrap/>
          </w:tcPr>
          <w:p w14:paraId="7FF7D623" w14:textId="77777777" w:rsidR="000F6F76" w:rsidRPr="00AB09C4"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How can data be used more actively to identify barriers to PMDRTB scale up and to identify topics for operational research?</w:t>
            </w:r>
          </w:p>
        </w:tc>
      </w:tr>
      <w:tr w:rsidR="000F6F76" w:rsidRPr="00AB09C4" w14:paraId="399B2C6C"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40BC6A96" w14:textId="77777777" w:rsidR="000F6F76" w:rsidRPr="00AB09C4" w:rsidRDefault="000F6F76" w:rsidP="000F6F76">
            <w:pPr>
              <w:ind w:left="-90"/>
              <w:rPr>
                <w:rFonts w:ascii="Verdana" w:hAnsi="Verdana"/>
                <w:sz w:val="18"/>
                <w:szCs w:val="18"/>
              </w:rPr>
            </w:pPr>
            <w:r w:rsidRPr="00AB09C4">
              <w:rPr>
                <w:rFonts w:ascii="Verdana" w:hAnsi="Verdana"/>
                <w:sz w:val="18"/>
                <w:szCs w:val="18"/>
              </w:rPr>
              <w:t>PRR_7</w:t>
            </w:r>
          </w:p>
        </w:tc>
        <w:tc>
          <w:tcPr>
            <w:tcW w:w="8174" w:type="dxa"/>
            <w:noWrap/>
          </w:tcPr>
          <w:p w14:paraId="1751D669"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What is the quality of routinely captured data, including on the programmatic management of drug resistant tuberculosis (PMDRTB), and what interventions are required to improve data capture &amp; quality?</w:t>
            </w:r>
          </w:p>
        </w:tc>
      </w:tr>
      <w:tr w:rsidR="000F6F76" w:rsidRPr="00AB09C4" w14:paraId="0B215477"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11040082" w14:textId="77777777" w:rsidR="000F6F76" w:rsidRPr="00AB09C4" w:rsidRDefault="000F6F76" w:rsidP="000F6F76">
            <w:pPr>
              <w:ind w:left="-90"/>
              <w:rPr>
                <w:rFonts w:ascii="Verdana" w:hAnsi="Verdana"/>
                <w:sz w:val="18"/>
                <w:szCs w:val="18"/>
              </w:rPr>
            </w:pPr>
            <w:r w:rsidRPr="00AB09C4">
              <w:rPr>
                <w:rFonts w:ascii="Verdana" w:hAnsi="Verdana"/>
                <w:sz w:val="18"/>
                <w:szCs w:val="18"/>
              </w:rPr>
              <w:t>PRR_16</w:t>
            </w:r>
          </w:p>
        </w:tc>
        <w:tc>
          <w:tcPr>
            <w:tcW w:w="8174" w:type="dxa"/>
            <w:noWrap/>
          </w:tcPr>
          <w:p w14:paraId="61942376" w14:textId="77777777" w:rsidR="000F6F76" w:rsidRPr="00AB09C4"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AB09C4">
              <w:rPr>
                <w:rFonts w:ascii="Verdana" w:hAnsi="Verdana"/>
                <w:sz w:val="18"/>
                <w:szCs w:val="18"/>
              </w:rPr>
              <w:t>What strategies support integration of TB control activities into health care systems?</w:t>
            </w:r>
          </w:p>
        </w:tc>
      </w:tr>
      <w:tr w:rsidR="000F6F76" w:rsidRPr="00AB09C4" w14:paraId="175AAA4E"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18B2109B" w14:textId="77777777" w:rsidR="000F6F76" w:rsidRPr="00AB09C4" w:rsidRDefault="000F6F76" w:rsidP="000F6F76">
            <w:pPr>
              <w:ind w:left="-90"/>
              <w:rPr>
                <w:rFonts w:ascii="Verdana" w:hAnsi="Verdana"/>
                <w:sz w:val="18"/>
                <w:szCs w:val="18"/>
              </w:rPr>
            </w:pPr>
            <w:r w:rsidRPr="00AB09C4">
              <w:rPr>
                <w:rFonts w:ascii="Verdana" w:hAnsi="Verdana"/>
                <w:sz w:val="18"/>
                <w:szCs w:val="18"/>
              </w:rPr>
              <w:t>PRR_12</w:t>
            </w:r>
          </w:p>
        </w:tc>
        <w:tc>
          <w:tcPr>
            <w:tcW w:w="8174" w:type="dxa"/>
            <w:noWrap/>
          </w:tcPr>
          <w:p w14:paraId="0233C6B4" w14:textId="77777777" w:rsidR="000F6F76" w:rsidRPr="00AB09C4"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18"/>
                <w:szCs w:val="18"/>
              </w:rPr>
            </w:pPr>
            <w:r w:rsidRPr="00AB09C4">
              <w:rPr>
                <w:rFonts w:ascii="Verdana" w:hAnsi="Verdana"/>
                <w:sz w:val="18"/>
                <w:szCs w:val="18"/>
              </w:rPr>
              <w:t>What is relative contribution of public- and private-sector providers? How can use of new tools be integrated, correctly and effectively in private sector, to enhance contribution to TB control?</w:t>
            </w:r>
          </w:p>
        </w:tc>
      </w:tr>
      <w:tr w:rsidR="000F6F76" w:rsidRPr="00AB09C4" w14:paraId="4BC4B401"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0C442DAF" w14:textId="77777777" w:rsidR="000F6F76" w:rsidRPr="00AB09C4" w:rsidRDefault="000F6F76" w:rsidP="000F6F76">
            <w:pPr>
              <w:ind w:left="-90"/>
              <w:rPr>
                <w:rFonts w:ascii="Verdana" w:hAnsi="Verdana"/>
                <w:sz w:val="18"/>
                <w:szCs w:val="18"/>
              </w:rPr>
            </w:pPr>
            <w:r w:rsidRPr="00AB09C4">
              <w:rPr>
                <w:rFonts w:ascii="Verdana" w:hAnsi="Verdana"/>
                <w:sz w:val="18"/>
                <w:szCs w:val="18"/>
              </w:rPr>
              <w:t>PRR_17</w:t>
            </w:r>
          </w:p>
        </w:tc>
        <w:tc>
          <w:tcPr>
            <w:tcW w:w="8174" w:type="dxa"/>
            <w:noWrap/>
          </w:tcPr>
          <w:p w14:paraId="2E9957A9" w14:textId="77777777" w:rsidR="000F6F76" w:rsidRPr="00AB09C4"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AB09C4">
              <w:rPr>
                <w:rFonts w:ascii="Verdana" w:hAnsi="Verdana"/>
                <w:sz w:val="18"/>
                <w:szCs w:val="18"/>
              </w:rPr>
              <w:t>How do we integrate (and modify) social determinants to improve TB control?</w:t>
            </w:r>
          </w:p>
        </w:tc>
      </w:tr>
      <w:tr w:rsidR="000F6F76" w:rsidRPr="00AB09C4" w14:paraId="6C6B6E06"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543A5A63" w14:textId="77777777" w:rsidR="000F6F76" w:rsidRPr="00AB09C4" w:rsidRDefault="000F6F76" w:rsidP="000F6F76">
            <w:pPr>
              <w:ind w:left="-90"/>
              <w:rPr>
                <w:rFonts w:ascii="Verdana" w:hAnsi="Verdana"/>
                <w:sz w:val="18"/>
                <w:szCs w:val="18"/>
              </w:rPr>
            </w:pPr>
            <w:r w:rsidRPr="00AB09C4">
              <w:rPr>
                <w:rFonts w:ascii="Verdana" w:hAnsi="Verdana"/>
                <w:sz w:val="18"/>
                <w:szCs w:val="18"/>
              </w:rPr>
              <w:t>PRR_10</w:t>
            </w:r>
          </w:p>
        </w:tc>
        <w:tc>
          <w:tcPr>
            <w:tcW w:w="8174" w:type="dxa"/>
            <w:noWrap/>
          </w:tcPr>
          <w:p w14:paraId="5DAA6181"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How do new interventions and technologies become adapted and integrated into NTPs?</w:t>
            </w:r>
          </w:p>
        </w:tc>
      </w:tr>
      <w:tr w:rsidR="000F6F76" w:rsidRPr="00AB09C4" w14:paraId="7C078C58"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7068C60D" w14:textId="77777777" w:rsidR="000F6F76" w:rsidRPr="00AB09C4" w:rsidRDefault="000F6F76" w:rsidP="000F6F76">
            <w:pPr>
              <w:ind w:left="-90"/>
              <w:rPr>
                <w:rFonts w:ascii="Verdana" w:hAnsi="Verdana"/>
                <w:sz w:val="18"/>
                <w:szCs w:val="18"/>
              </w:rPr>
            </w:pPr>
            <w:r w:rsidRPr="00AB09C4">
              <w:rPr>
                <w:rFonts w:ascii="Verdana" w:hAnsi="Verdana"/>
                <w:sz w:val="18"/>
                <w:szCs w:val="18"/>
              </w:rPr>
              <w:t>PRR_15</w:t>
            </w:r>
          </w:p>
        </w:tc>
        <w:tc>
          <w:tcPr>
            <w:tcW w:w="8174" w:type="dxa"/>
            <w:noWrap/>
          </w:tcPr>
          <w:p w14:paraId="7E82D3E2" w14:textId="77777777" w:rsidR="000F6F76" w:rsidRPr="00AB09C4"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AB09C4">
              <w:rPr>
                <w:rFonts w:ascii="Verdana" w:hAnsi="Verdana"/>
                <w:sz w:val="18"/>
                <w:szCs w:val="18"/>
              </w:rPr>
              <w:t>(How) do rapid molecular test affect treatment outcome and long-term endpoints?</w:t>
            </w:r>
          </w:p>
        </w:tc>
      </w:tr>
      <w:tr w:rsidR="000F6F76" w:rsidRPr="00AB09C4" w14:paraId="4E1082F2"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48A006ED" w14:textId="77777777" w:rsidR="000F6F76" w:rsidRPr="00AB09C4" w:rsidRDefault="000F6F76" w:rsidP="000F6F76">
            <w:pPr>
              <w:ind w:left="-90"/>
              <w:rPr>
                <w:rFonts w:ascii="Verdana" w:eastAsia="Times New Roman" w:hAnsi="Verdana" w:cs="Times New Roman"/>
                <w:sz w:val="18"/>
                <w:szCs w:val="18"/>
              </w:rPr>
            </w:pPr>
            <w:r w:rsidRPr="00AB09C4">
              <w:rPr>
                <w:rFonts w:ascii="Verdana" w:eastAsia="Times New Roman" w:hAnsi="Verdana" w:cs="Times New Roman"/>
                <w:sz w:val="18"/>
                <w:szCs w:val="18"/>
              </w:rPr>
              <w:t>PRR_5</w:t>
            </w:r>
          </w:p>
        </w:tc>
        <w:tc>
          <w:tcPr>
            <w:tcW w:w="8174" w:type="dxa"/>
            <w:noWrap/>
          </w:tcPr>
          <w:p w14:paraId="3E368EC9"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What current tests are available to assess potential for transmission?</w:t>
            </w:r>
          </w:p>
        </w:tc>
      </w:tr>
      <w:tr w:rsidR="000F6F76" w:rsidRPr="00AB09C4" w14:paraId="4F0A15A8"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6A7C5427" w14:textId="77777777" w:rsidR="000F6F76" w:rsidRPr="00AB09C4" w:rsidRDefault="000F6F76" w:rsidP="000F6F76">
            <w:pPr>
              <w:ind w:left="-90"/>
              <w:rPr>
                <w:rFonts w:ascii="Verdana" w:hAnsi="Verdana"/>
                <w:sz w:val="18"/>
                <w:szCs w:val="18"/>
              </w:rPr>
            </w:pPr>
            <w:r w:rsidRPr="00AB09C4">
              <w:rPr>
                <w:rFonts w:ascii="Verdana" w:hAnsi="Verdana"/>
                <w:sz w:val="18"/>
                <w:szCs w:val="18"/>
              </w:rPr>
              <w:t>PRR_13</w:t>
            </w:r>
          </w:p>
        </w:tc>
        <w:tc>
          <w:tcPr>
            <w:tcW w:w="8174" w:type="dxa"/>
            <w:noWrap/>
          </w:tcPr>
          <w:p w14:paraId="3EB55EFE" w14:textId="77777777" w:rsidR="000F6F76" w:rsidRPr="00AB09C4"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AB09C4">
              <w:rPr>
                <w:rFonts w:ascii="Verdana" w:hAnsi="Verdana"/>
                <w:sz w:val="18"/>
                <w:szCs w:val="18"/>
              </w:rPr>
              <w:t>What resources are needed to ensure equitable access to care?</w:t>
            </w:r>
          </w:p>
        </w:tc>
      </w:tr>
      <w:tr w:rsidR="000F6F76" w:rsidRPr="00AB09C4" w14:paraId="55EC632C" w14:textId="77777777" w:rsidTr="000F6F76">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50EDB0A3" w14:textId="77777777" w:rsidR="000F6F76" w:rsidRPr="00AB09C4" w:rsidRDefault="000F6F76" w:rsidP="000F6F76">
            <w:pPr>
              <w:ind w:left="-90"/>
              <w:rPr>
                <w:rFonts w:ascii="Verdana" w:eastAsia="Times New Roman" w:hAnsi="Verdana" w:cs="Times New Roman"/>
                <w:sz w:val="18"/>
                <w:szCs w:val="18"/>
              </w:rPr>
            </w:pPr>
            <w:r w:rsidRPr="00AB09C4">
              <w:rPr>
                <w:rFonts w:ascii="Verdana" w:eastAsia="Times New Roman" w:hAnsi="Verdana" w:cs="Times New Roman"/>
                <w:sz w:val="18"/>
                <w:szCs w:val="18"/>
              </w:rPr>
              <w:t>PRR_6</w:t>
            </w:r>
          </w:p>
        </w:tc>
        <w:tc>
          <w:tcPr>
            <w:tcW w:w="8174" w:type="dxa"/>
            <w:noWrap/>
          </w:tcPr>
          <w:p w14:paraId="499E388D" w14:textId="77777777" w:rsidR="000F6F76" w:rsidRPr="008F6885"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8"/>
                <w:szCs w:val="18"/>
              </w:rPr>
            </w:pPr>
            <w:r w:rsidRPr="00AB09C4">
              <w:rPr>
                <w:rFonts w:ascii="Verdana" w:eastAsia="Times New Roman" w:hAnsi="Verdana" w:cs="Times New Roman"/>
                <w:sz w:val="18"/>
                <w:szCs w:val="18"/>
              </w:rPr>
              <w:t>How do gaps in infection control vary across settings?</w:t>
            </w:r>
          </w:p>
        </w:tc>
      </w:tr>
      <w:tr w:rsidR="000F6F76" w:rsidRPr="00AB09C4" w14:paraId="1FF6B682" w14:textId="77777777" w:rsidTr="000F6F76">
        <w:trPr>
          <w:cnfStyle w:val="000000010000" w:firstRow="0" w:lastRow="0" w:firstColumn="0" w:lastColumn="0" w:oddVBand="0" w:evenVBand="0" w:oddHBand="0" w:evenHBand="1"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991" w:type="dxa"/>
          </w:tcPr>
          <w:p w14:paraId="68A562AD" w14:textId="77777777" w:rsidR="000F6F76" w:rsidRPr="00AB09C4" w:rsidRDefault="000F6F76" w:rsidP="000F6F76">
            <w:pPr>
              <w:ind w:left="-90"/>
              <w:rPr>
                <w:rFonts w:ascii="Verdana" w:hAnsi="Verdana"/>
                <w:sz w:val="18"/>
                <w:szCs w:val="18"/>
              </w:rPr>
            </w:pPr>
            <w:r w:rsidRPr="00AB09C4">
              <w:rPr>
                <w:rFonts w:ascii="Verdana" w:hAnsi="Verdana"/>
                <w:sz w:val="18"/>
                <w:szCs w:val="18"/>
              </w:rPr>
              <w:t>PRR_14</w:t>
            </w:r>
          </w:p>
        </w:tc>
        <w:tc>
          <w:tcPr>
            <w:tcW w:w="8174" w:type="dxa"/>
            <w:noWrap/>
          </w:tcPr>
          <w:p w14:paraId="2BC782EE" w14:textId="77777777" w:rsidR="000F6F76" w:rsidRPr="00AB09C4"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18"/>
                <w:szCs w:val="18"/>
              </w:rPr>
            </w:pPr>
            <w:r w:rsidRPr="00AB09C4">
              <w:rPr>
                <w:rFonts w:ascii="Verdana" w:hAnsi="Verdana"/>
                <w:sz w:val="18"/>
                <w:szCs w:val="18"/>
              </w:rPr>
              <w:t>What commitments are necessary from donors and how can they be held accountable?</w:t>
            </w:r>
          </w:p>
        </w:tc>
      </w:tr>
    </w:tbl>
    <w:p w14:paraId="56C46F18" w14:textId="77777777" w:rsidR="000F6F76" w:rsidRDefault="000F6F76" w:rsidP="000F6F76">
      <w:pPr>
        <w:spacing w:line="480" w:lineRule="auto"/>
        <w:ind w:left="-90"/>
        <w:rPr>
          <w:rFonts w:asciiTheme="majorHAnsi" w:hAnsiTheme="majorHAnsi"/>
          <w:b/>
          <w:sz w:val="22"/>
          <w:szCs w:val="22"/>
        </w:rPr>
      </w:pPr>
    </w:p>
    <w:p w14:paraId="48E6CBB4" w14:textId="77777777" w:rsidR="000F6F76" w:rsidRDefault="000F6F76" w:rsidP="000F6F76">
      <w:pPr>
        <w:spacing w:line="480" w:lineRule="auto"/>
        <w:ind w:left="-90"/>
        <w:rPr>
          <w:rFonts w:asciiTheme="majorHAnsi" w:hAnsiTheme="majorHAnsi"/>
          <w:b/>
          <w:sz w:val="22"/>
          <w:szCs w:val="22"/>
        </w:rPr>
      </w:pPr>
      <w:r>
        <w:rPr>
          <w:rFonts w:asciiTheme="majorHAnsi" w:hAnsiTheme="majorHAnsi"/>
          <w:b/>
          <w:sz w:val="22"/>
          <w:szCs w:val="22"/>
        </w:rPr>
        <w:t>Epidemiology</w:t>
      </w:r>
    </w:p>
    <w:tbl>
      <w:tblPr>
        <w:tblStyle w:val="LightGrid-Accent3"/>
        <w:tblW w:w="9301" w:type="dxa"/>
        <w:tblLayout w:type="fixed"/>
        <w:tblLook w:val="04A0" w:firstRow="1" w:lastRow="0" w:firstColumn="1" w:lastColumn="0" w:noHBand="0" w:noVBand="1"/>
      </w:tblPr>
      <w:tblGrid>
        <w:gridCol w:w="1006"/>
        <w:gridCol w:w="8295"/>
      </w:tblGrid>
      <w:tr w:rsidR="000F6F76" w:rsidRPr="008F6885" w14:paraId="24558006" w14:textId="77777777" w:rsidTr="000F6F76">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59218604" w14:textId="77777777" w:rsidR="000F6F76" w:rsidRPr="00860D0C" w:rsidRDefault="000F6F76" w:rsidP="000F6F76">
            <w:pPr>
              <w:ind w:left="-90"/>
              <w:rPr>
                <w:rFonts w:ascii="Verdana" w:eastAsia="Times New Roman" w:hAnsi="Verdana" w:cs="Times New Roman"/>
                <w:b w:val="0"/>
                <w:sz w:val="20"/>
                <w:szCs w:val="20"/>
              </w:rPr>
            </w:pPr>
            <w:r w:rsidRPr="00860D0C">
              <w:rPr>
                <w:rFonts w:ascii="Verdana" w:eastAsia="Times New Roman" w:hAnsi="Verdana" w:cs="Times New Roman"/>
                <w:sz w:val="20"/>
                <w:szCs w:val="20"/>
              </w:rPr>
              <w:t>Variable</w:t>
            </w:r>
          </w:p>
        </w:tc>
        <w:tc>
          <w:tcPr>
            <w:tcW w:w="8295" w:type="dxa"/>
            <w:noWrap/>
          </w:tcPr>
          <w:p w14:paraId="761F282F" w14:textId="77777777" w:rsidR="000F6F76" w:rsidRPr="00860D0C"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rPr>
            </w:pPr>
            <w:r w:rsidRPr="00860D0C">
              <w:rPr>
                <w:rFonts w:ascii="Verdana" w:eastAsia="Times New Roman" w:hAnsi="Verdana" w:cs="Times New Roman"/>
                <w:sz w:val="20"/>
                <w:szCs w:val="20"/>
              </w:rPr>
              <w:t>Complete Question</w:t>
            </w:r>
          </w:p>
        </w:tc>
      </w:tr>
      <w:tr w:rsidR="000F6F76" w:rsidRPr="008F6885" w14:paraId="2B5DE3CF"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7F1D1DD9" w14:textId="77777777" w:rsidR="000F6F76" w:rsidRDefault="000F6F76" w:rsidP="000F6F76">
            <w:pPr>
              <w:ind w:left="-90"/>
              <w:rPr>
                <w:rFonts w:ascii="Verdana" w:hAnsi="Verdana"/>
                <w:sz w:val="20"/>
                <w:szCs w:val="20"/>
              </w:rPr>
            </w:pPr>
            <w:r>
              <w:rPr>
                <w:rFonts w:ascii="Verdana" w:hAnsi="Verdana"/>
                <w:sz w:val="20"/>
                <w:szCs w:val="20"/>
              </w:rPr>
              <w:t>E_13</w:t>
            </w:r>
          </w:p>
        </w:tc>
        <w:tc>
          <w:tcPr>
            <w:tcW w:w="8295" w:type="dxa"/>
            <w:noWrap/>
          </w:tcPr>
          <w:p w14:paraId="1B0F0C77"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What interventions (e.g., household contact tracing; early, routine DST for all TB cases) are effective at reducing nosocomial infection? What is the impact of these interventions?</w:t>
            </w:r>
          </w:p>
        </w:tc>
      </w:tr>
      <w:tr w:rsidR="000F6F76" w:rsidRPr="008F6885" w14:paraId="5F4B58B3"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4BF946FA" w14:textId="77777777" w:rsidR="000F6F76" w:rsidRDefault="000F6F76" w:rsidP="000F6F76">
            <w:pPr>
              <w:ind w:left="-90"/>
              <w:rPr>
                <w:rFonts w:ascii="Verdana" w:hAnsi="Verdana"/>
                <w:sz w:val="20"/>
                <w:szCs w:val="20"/>
              </w:rPr>
            </w:pPr>
            <w:r>
              <w:rPr>
                <w:rFonts w:ascii="Verdana" w:hAnsi="Verdana"/>
                <w:sz w:val="20"/>
                <w:szCs w:val="20"/>
              </w:rPr>
              <w:t>E_1</w:t>
            </w:r>
          </w:p>
        </w:tc>
        <w:tc>
          <w:tcPr>
            <w:tcW w:w="8295" w:type="dxa"/>
            <w:noWrap/>
          </w:tcPr>
          <w:p w14:paraId="3524C94D"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In countries without current, representative data on the burden of drug-resistant TB, what is the burden? (How) can non-representative data be used to improve estimates of DR-TB?</w:t>
            </w:r>
          </w:p>
        </w:tc>
      </w:tr>
      <w:tr w:rsidR="000F6F76" w:rsidRPr="008F6885" w14:paraId="7AE16C11"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6896C10A" w14:textId="77777777" w:rsidR="000F6F76" w:rsidRDefault="000F6F76" w:rsidP="000F6F76">
            <w:pPr>
              <w:ind w:left="-90"/>
              <w:rPr>
                <w:rFonts w:ascii="Verdana" w:hAnsi="Verdana"/>
                <w:sz w:val="20"/>
                <w:szCs w:val="20"/>
              </w:rPr>
            </w:pPr>
            <w:r>
              <w:rPr>
                <w:rFonts w:ascii="Verdana" w:hAnsi="Verdana"/>
                <w:sz w:val="20"/>
                <w:szCs w:val="20"/>
              </w:rPr>
              <w:t>E_2</w:t>
            </w:r>
          </w:p>
        </w:tc>
        <w:tc>
          <w:tcPr>
            <w:tcW w:w="8295" w:type="dxa"/>
            <w:noWrap/>
            <w:hideMark/>
          </w:tcPr>
          <w:p w14:paraId="7A7879B1"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What is the frequency of resistance to PZA, moxifloxacin, and injectables?</w:t>
            </w:r>
          </w:p>
        </w:tc>
      </w:tr>
      <w:tr w:rsidR="000F6F76" w:rsidRPr="008F6885" w14:paraId="03452D1D"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34FBB041" w14:textId="77777777" w:rsidR="000F6F76" w:rsidRDefault="000F6F76" w:rsidP="000F6F76">
            <w:pPr>
              <w:ind w:left="-90"/>
              <w:rPr>
                <w:rFonts w:ascii="Verdana" w:hAnsi="Verdana"/>
                <w:sz w:val="20"/>
                <w:szCs w:val="20"/>
              </w:rPr>
            </w:pPr>
            <w:r>
              <w:rPr>
                <w:rFonts w:ascii="Verdana" w:hAnsi="Verdana"/>
                <w:sz w:val="20"/>
                <w:szCs w:val="20"/>
              </w:rPr>
              <w:t>E_12</w:t>
            </w:r>
          </w:p>
        </w:tc>
        <w:tc>
          <w:tcPr>
            <w:tcW w:w="8295" w:type="dxa"/>
            <w:noWrap/>
          </w:tcPr>
          <w:p w14:paraId="36A56CA1"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What ecologic or population-level characteristics predict resistance incidence, acquisition and/or amplification, transmission, outcomes: regimens; population burden of other diseases (e.g., HIV); degree of public-private mix in TB control; geography or socio-economic status?</w:t>
            </w:r>
          </w:p>
        </w:tc>
      </w:tr>
      <w:tr w:rsidR="000F6F76" w:rsidRPr="008F6885" w14:paraId="1A8A794E"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0FE07619" w14:textId="77777777" w:rsidR="000F6F76" w:rsidRDefault="000F6F76" w:rsidP="000F6F76">
            <w:pPr>
              <w:ind w:left="-90"/>
              <w:rPr>
                <w:rFonts w:ascii="Verdana" w:hAnsi="Verdana"/>
                <w:sz w:val="20"/>
                <w:szCs w:val="20"/>
              </w:rPr>
            </w:pPr>
            <w:r>
              <w:rPr>
                <w:rFonts w:ascii="Verdana" w:hAnsi="Verdana"/>
                <w:sz w:val="20"/>
                <w:szCs w:val="20"/>
              </w:rPr>
              <w:t>E_4</w:t>
            </w:r>
          </w:p>
        </w:tc>
        <w:tc>
          <w:tcPr>
            <w:tcW w:w="8295" w:type="dxa"/>
            <w:noWrap/>
            <w:hideMark/>
          </w:tcPr>
          <w:p w14:paraId="311F5847"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What is the frequency of MDR-TB, XDR-TB, resistance to PZA, and moxifloxacin among important subgroups: children, migrants/internally displaced persons, people living with HIV?</w:t>
            </w:r>
          </w:p>
        </w:tc>
      </w:tr>
      <w:tr w:rsidR="000F6F76" w:rsidRPr="008F6885" w14:paraId="34E971B3"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4D5C7330" w14:textId="77777777" w:rsidR="000F6F76" w:rsidRDefault="000F6F76" w:rsidP="000F6F76">
            <w:pPr>
              <w:ind w:left="-90"/>
              <w:rPr>
                <w:rFonts w:ascii="Verdana" w:hAnsi="Verdana"/>
                <w:sz w:val="20"/>
                <w:szCs w:val="20"/>
              </w:rPr>
            </w:pPr>
            <w:r>
              <w:rPr>
                <w:rFonts w:ascii="Verdana" w:hAnsi="Verdana"/>
                <w:sz w:val="20"/>
                <w:szCs w:val="20"/>
              </w:rPr>
              <w:t>E_10</w:t>
            </w:r>
          </w:p>
        </w:tc>
        <w:tc>
          <w:tcPr>
            <w:tcW w:w="8295" w:type="dxa"/>
            <w:noWrap/>
          </w:tcPr>
          <w:p w14:paraId="6EBBC7B6"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Do different health-facility characteristics (e.g., access, quality of care, supervision, support) predict incidence? Drug resistance acquisition/amplification? Transmission? And outcomes?</w:t>
            </w:r>
          </w:p>
        </w:tc>
      </w:tr>
      <w:tr w:rsidR="000F6F76" w:rsidRPr="008F6885" w14:paraId="75555686"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7ABBBF1C" w14:textId="77777777" w:rsidR="000F6F76" w:rsidRDefault="000F6F76" w:rsidP="000F6F76">
            <w:pPr>
              <w:ind w:left="-90"/>
              <w:rPr>
                <w:rFonts w:ascii="Verdana" w:hAnsi="Verdana"/>
                <w:sz w:val="20"/>
                <w:szCs w:val="20"/>
              </w:rPr>
            </w:pPr>
            <w:r>
              <w:rPr>
                <w:rFonts w:ascii="Verdana" w:hAnsi="Verdana"/>
                <w:sz w:val="20"/>
                <w:szCs w:val="20"/>
              </w:rPr>
              <w:t>E_9</w:t>
            </w:r>
          </w:p>
        </w:tc>
        <w:tc>
          <w:tcPr>
            <w:tcW w:w="8295" w:type="dxa"/>
            <w:noWrap/>
          </w:tcPr>
          <w:p w14:paraId="0F9F8245"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Do individual-level demographic, behavioral, clinical characteristics predict incidence? Drug resistance acquisition/amplification? Transmission? And outcomes?</w:t>
            </w:r>
          </w:p>
        </w:tc>
      </w:tr>
      <w:tr w:rsidR="000F6F76" w:rsidRPr="008F6885" w14:paraId="58861AB8"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65E53B21" w14:textId="77777777" w:rsidR="000F6F76" w:rsidRDefault="000F6F76" w:rsidP="000F6F76">
            <w:pPr>
              <w:ind w:left="-90"/>
              <w:rPr>
                <w:rFonts w:ascii="Verdana" w:hAnsi="Verdana"/>
                <w:sz w:val="20"/>
                <w:szCs w:val="20"/>
              </w:rPr>
            </w:pPr>
            <w:r>
              <w:rPr>
                <w:rFonts w:ascii="Verdana" w:hAnsi="Verdana"/>
                <w:sz w:val="20"/>
                <w:szCs w:val="20"/>
              </w:rPr>
              <w:t>E_6</w:t>
            </w:r>
          </w:p>
        </w:tc>
        <w:tc>
          <w:tcPr>
            <w:tcW w:w="8295" w:type="dxa"/>
            <w:noWrap/>
          </w:tcPr>
          <w:p w14:paraId="261A42E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What are the consequences for the probability of transmission of multiple infections with different strains different types of drug resistance within a single host?</w:t>
            </w:r>
          </w:p>
        </w:tc>
      </w:tr>
      <w:tr w:rsidR="000F6F76" w:rsidRPr="008F6885" w14:paraId="39C47DA1"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2BBBED85" w14:textId="77777777" w:rsidR="000F6F76" w:rsidRDefault="000F6F76" w:rsidP="000F6F76">
            <w:pPr>
              <w:ind w:left="-90"/>
              <w:rPr>
                <w:rFonts w:ascii="Verdana" w:hAnsi="Verdana"/>
                <w:sz w:val="20"/>
                <w:szCs w:val="20"/>
              </w:rPr>
            </w:pPr>
            <w:r>
              <w:rPr>
                <w:rFonts w:ascii="Verdana" w:hAnsi="Verdana"/>
                <w:sz w:val="20"/>
                <w:szCs w:val="20"/>
              </w:rPr>
              <w:t>E_5</w:t>
            </w:r>
          </w:p>
        </w:tc>
        <w:tc>
          <w:tcPr>
            <w:tcW w:w="8295" w:type="dxa"/>
            <w:noWrap/>
          </w:tcPr>
          <w:p w14:paraId="6393D7A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Do other components of fitness vary by genotype, strain? Does transmission frequency vary by strain &amp; genotype, and is this variation modified by resistance? Does such strain-dependent transmissibility vary by setting, i.e., hospitals, prisons, mines?</w:t>
            </w:r>
          </w:p>
        </w:tc>
      </w:tr>
      <w:tr w:rsidR="000F6F76" w:rsidRPr="008F6885" w14:paraId="1ADB607F"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4214552B" w14:textId="77777777" w:rsidR="000F6F76" w:rsidRDefault="000F6F76" w:rsidP="000F6F76">
            <w:pPr>
              <w:ind w:left="-90"/>
              <w:rPr>
                <w:rFonts w:ascii="Verdana" w:hAnsi="Verdana"/>
                <w:sz w:val="20"/>
                <w:szCs w:val="20"/>
              </w:rPr>
            </w:pPr>
            <w:r>
              <w:rPr>
                <w:rFonts w:ascii="Verdana" w:hAnsi="Verdana"/>
                <w:sz w:val="20"/>
                <w:szCs w:val="20"/>
              </w:rPr>
              <w:t>E_7</w:t>
            </w:r>
          </w:p>
        </w:tc>
        <w:tc>
          <w:tcPr>
            <w:tcW w:w="8295" w:type="dxa"/>
            <w:noWrap/>
          </w:tcPr>
          <w:p w14:paraId="211417A2"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Do strain/genotype predict incidence? Drug resistance acquisition/amplification? Transmission? And outcomes?</w:t>
            </w:r>
          </w:p>
        </w:tc>
      </w:tr>
      <w:tr w:rsidR="000F6F76" w:rsidRPr="008F6885" w14:paraId="66C6349A"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6D1195EA" w14:textId="77777777" w:rsidR="000F6F76" w:rsidRDefault="000F6F76" w:rsidP="000F6F76">
            <w:pPr>
              <w:ind w:left="-90"/>
              <w:rPr>
                <w:rFonts w:ascii="Verdana" w:hAnsi="Verdana"/>
                <w:sz w:val="20"/>
                <w:szCs w:val="20"/>
              </w:rPr>
            </w:pPr>
            <w:r>
              <w:rPr>
                <w:rFonts w:ascii="Verdana" w:hAnsi="Verdana"/>
                <w:sz w:val="20"/>
                <w:szCs w:val="20"/>
              </w:rPr>
              <w:t>E_3</w:t>
            </w:r>
          </w:p>
        </w:tc>
        <w:tc>
          <w:tcPr>
            <w:tcW w:w="8295" w:type="dxa"/>
            <w:noWrap/>
          </w:tcPr>
          <w:p w14:paraId="56B13189"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What is the variability of drug resistance within countries or regions?</w:t>
            </w:r>
          </w:p>
        </w:tc>
      </w:tr>
      <w:tr w:rsidR="000F6F76" w:rsidRPr="008F6885" w14:paraId="6EE314DE"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5CDCDDFF" w14:textId="77777777" w:rsidR="000F6F76" w:rsidRDefault="000F6F76" w:rsidP="000F6F76">
            <w:pPr>
              <w:ind w:left="-90"/>
              <w:rPr>
                <w:rFonts w:ascii="Verdana" w:hAnsi="Verdana"/>
                <w:sz w:val="20"/>
                <w:szCs w:val="20"/>
              </w:rPr>
            </w:pPr>
            <w:r>
              <w:rPr>
                <w:rFonts w:ascii="Verdana" w:hAnsi="Verdana"/>
                <w:sz w:val="20"/>
                <w:szCs w:val="20"/>
              </w:rPr>
              <w:t>E_8</w:t>
            </w:r>
          </w:p>
        </w:tc>
        <w:tc>
          <w:tcPr>
            <w:tcW w:w="8295" w:type="dxa"/>
            <w:noWrap/>
          </w:tcPr>
          <w:p w14:paraId="203D689D"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Do different resistance patterns (mono, combinations) predict incidence? Drug resistance acquisition/amplification? Transmission? And outcomes?</w:t>
            </w:r>
          </w:p>
        </w:tc>
      </w:tr>
      <w:tr w:rsidR="000F6F76" w:rsidRPr="008F6885" w14:paraId="389741B5"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06" w:type="dxa"/>
          </w:tcPr>
          <w:p w14:paraId="18A46D94" w14:textId="77777777" w:rsidR="000F6F76" w:rsidRDefault="000F6F76" w:rsidP="000F6F76">
            <w:pPr>
              <w:ind w:left="-90"/>
              <w:rPr>
                <w:rFonts w:ascii="Verdana" w:hAnsi="Verdana"/>
                <w:sz w:val="20"/>
                <w:szCs w:val="20"/>
              </w:rPr>
            </w:pPr>
            <w:r>
              <w:rPr>
                <w:rFonts w:ascii="Verdana" w:hAnsi="Verdana"/>
                <w:sz w:val="20"/>
                <w:szCs w:val="20"/>
              </w:rPr>
              <w:t>E_11</w:t>
            </w:r>
          </w:p>
        </w:tc>
        <w:tc>
          <w:tcPr>
            <w:tcW w:w="8295" w:type="dxa"/>
            <w:noWrap/>
          </w:tcPr>
          <w:p w14:paraId="770C940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 xml:space="preserve">Does source of transmission (i.e., </w:t>
            </w:r>
            <w:proofErr w:type="spellStart"/>
            <w:r>
              <w:rPr>
                <w:rFonts w:ascii="Verdana" w:hAnsi="Verdana"/>
                <w:sz w:val="20"/>
                <w:szCs w:val="20"/>
              </w:rPr>
              <w:t>nosocomia</w:t>
            </w:r>
            <w:proofErr w:type="spellEnd"/>
            <w:r>
              <w:rPr>
                <w:rFonts w:ascii="Verdana" w:hAnsi="Verdana"/>
                <w:sz w:val="20"/>
                <w:szCs w:val="20"/>
              </w:rPr>
              <w:t>) predict incidence? Drug resistance acquisition/amplification? Transmission? And outcomes?</w:t>
            </w:r>
          </w:p>
        </w:tc>
      </w:tr>
    </w:tbl>
    <w:p w14:paraId="1DC09818" w14:textId="77777777" w:rsidR="000F6F76" w:rsidRDefault="000F6F76" w:rsidP="000F6F76">
      <w:pPr>
        <w:spacing w:line="480" w:lineRule="auto"/>
        <w:ind w:left="-90"/>
        <w:rPr>
          <w:rFonts w:asciiTheme="majorHAnsi" w:hAnsiTheme="majorHAnsi"/>
          <w:b/>
          <w:sz w:val="22"/>
          <w:szCs w:val="22"/>
        </w:rPr>
      </w:pPr>
    </w:p>
    <w:p w14:paraId="0097944F" w14:textId="77777777" w:rsidR="000F6F76" w:rsidRDefault="000F6F76" w:rsidP="000F6F76">
      <w:pPr>
        <w:spacing w:line="480" w:lineRule="auto"/>
        <w:ind w:left="-90"/>
        <w:rPr>
          <w:rFonts w:asciiTheme="majorHAnsi" w:hAnsiTheme="majorHAnsi"/>
          <w:b/>
          <w:sz w:val="22"/>
          <w:szCs w:val="22"/>
        </w:rPr>
      </w:pPr>
      <w:r>
        <w:rPr>
          <w:rFonts w:asciiTheme="majorHAnsi" w:hAnsiTheme="majorHAnsi"/>
          <w:b/>
          <w:sz w:val="22"/>
          <w:szCs w:val="22"/>
        </w:rPr>
        <w:t>Management of Contacts</w:t>
      </w:r>
    </w:p>
    <w:tbl>
      <w:tblPr>
        <w:tblStyle w:val="LightGrid-Accent3"/>
        <w:tblW w:w="9346" w:type="dxa"/>
        <w:tblLayout w:type="fixed"/>
        <w:tblLook w:val="04A0" w:firstRow="1" w:lastRow="0" w:firstColumn="1" w:lastColumn="0" w:noHBand="0" w:noVBand="1"/>
      </w:tblPr>
      <w:tblGrid>
        <w:gridCol w:w="1019"/>
        <w:gridCol w:w="8327"/>
      </w:tblGrid>
      <w:tr w:rsidR="000F6F76" w:rsidRPr="008F6885" w14:paraId="4AB747A3" w14:textId="77777777" w:rsidTr="000F6F76">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52214808" w14:textId="77777777" w:rsidR="000F6F76" w:rsidRPr="00860D0C" w:rsidRDefault="000F6F76" w:rsidP="000F6F76">
            <w:pPr>
              <w:ind w:left="-90"/>
              <w:rPr>
                <w:rFonts w:ascii="Verdana" w:eastAsia="Times New Roman" w:hAnsi="Verdana" w:cs="Times New Roman"/>
                <w:b w:val="0"/>
                <w:sz w:val="20"/>
                <w:szCs w:val="20"/>
              </w:rPr>
            </w:pPr>
            <w:r w:rsidRPr="00860D0C">
              <w:rPr>
                <w:rFonts w:ascii="Verdana" w:eastAsia="Times New Roman" w:hAnsi="Verdana" w:cs="Times New Roman"/>
                <w:sz w:val="20"/>
                <w:szCs w:val="20"/>
              </w:rPr>
              <w:t>Variable</w:t>
            </w:r>
          </w:p>
        </w:tc>
        <w:tc>
          <w:tcPr>
            <w:tcW w:w="8327" w:type="dxa"/>
            <w:noWrap/>
          </w:tcPr>
          <w:p w14:paraId="61D530A0" w14:textId="77777777" w:rsidR="000F6F76" w:rsidRPr="00860D0C"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20"/>
                <w:szCs w:val="20"/>
              </w:rPr>
            </w:pPr>
            <w:r w:rsidRPr="00860D0C">
              <w:rPr>
                <w:rFonts w:ascii="Verdana" w:eastAsia="Times New Roman" w:hAnsi="Verdana" w:cs="Times New Roman"/>
                <w:sz w:val="20"/>
                <w:szCs w:val="20"/>
              </w:rPr>
              <w:t>Complete Question</w:t>
            </w:r>
          </w:p>
        </w:tc>
      </w:tr>
      <w:tr w:rsidR="000F6F76" w:rsidRPr="008F6885" w14:paraId="330AE183"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74440610" w14:textId="77777777" w:rsidR="000F6F76" w:rsidRDefault="000F6F76" w:rsidP="000F6F76">
            <w:pPr>
              <w:ind w:left="-90"/>
              <w:rPr>
                <w:rFonts w:ascii="Verdana" w:hAnsi="Verdana"/>
                <w:sz w:val="20"/>
                <w:szCs w:val="20"/>
              </w:rPr>
            </w:pPr>
            <w:r>
              <w:rPr>
                <w:rFonts w:ascii="Verdana" w:hAnsi="Verdana"/>
                <w:sz w:val="20"/>
                <w:szCs w:val="20"/>
              </w:rPr>
              <w:t>MC_7</w:t>
            </w:r>
          </w:p>
        </w:tc>
        <w:tc>
          <w:tcPr>
            <w:tcW w:w="8327" w:type="dxa"/>
            <w:noWrap/>
          </w:tcPr>
          <w:p w14:paraId="70A9897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What are optimal drugs, combinations, and durations for LTBI in known contacts of MDR-TB patients?</w:t>
            </w:r>
          </w:p>
        </w:tc>
      </w:tr>
      <w:tr w:rsidR="000F6F76" w:rsidRPr="008F6885" w14:paraId="061C2D3C"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437A253F" w14:textId="77777777" w:rsidR="000F6F76" w:rsidRDefault="000F6F76" w:rsidP="000F6F76">
            <w:pPr>
              <w:ind w:left="-90"/>
              <w:rPr>
                <w:rFonts w:ascii="Verdana" w:hAnsi="Verdana"/>
                <w:sz w:val="20"/>
                <w:szCs w:val="20"/>
              </w:rPr>
            </w:pPr>
            <w:r>
              <w:rPr>
                <w:rFonts w:ascii="Verdana" w:hAnsi="Verdana"/>
                <w:sz w:val="20"/>
                <w:szCs w:val="20"/>
              </w:rPr>
              <w:t>MC_5</w:t>
            </w:r>
          </w:p>
        </w:tc>
        <w:tc>
          <w:tcPr>
            <w:tcW w:w="8327" w:type="dxa"/>
            <w:noWrap/>
          </w:tcPr>
          <w:p w14:paraId="3FF3C6BE"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What are the best methods for preventing household transmission?</w:t>
            </w:r>
          </w:p>
        </w:tc>
      </w:tr>
      <w:tr w:rsidR="000F6F76" w:rsidRPr="008F6885" w14:paraId="797412CA"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020011D8" w14:textId="77777777" w:rsidR="000F6F76" w:rsidRDefault="000F6F76" w:rsidP="000F6F76">
            <w:pPr>
              <w:ind w:left="-90"/>
              <w:rPr>
                <w:rFonts w:ascii="Verdana" w:hAnsi="Verdana"/>
                <w:sz w:val="20"/>
                <w:szCs w:val="20"/>
              </w:rPr>
            </w:pPr>
            <w:r>
              <w:rPr>
                <w:rFonts w:ascii="Verdana" w:hAnsi="Verdana"/>
                <w:sz w:val="20"/>
                <w:szCs w:val="20"/>
              </w:rPr>
              <w:t>MC_3</w:t>
            </w:r>
          </w:p>
        </w:tc>
        <w:tc>
          <w:tcPr>
            <w:tcW w:w="8327" w:type="dxa"/>
            <w:noWrap/>
          </w:tcPr>
          <w:p w14:paraId="57B9440A"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What biomarkers can be used to distinguish infection from disease?</w:t>
            </w:r>
          </w:p>
        </w:tc>
      </w:tr>
      <w:tr w:rsidR="000F6F76" w:rsidRPr="008F6885" w14:paraId="4F4E41DE"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7501DA72" w14:textId="77777777" w:rsidR="000F6F76" w:rsidRDefault="000F6F76" w:rsidP="000F6F76">
            <w:pPr>
              <w:ind w:left="-90"/>
              <w:rPr>
                <w:rFonts w:ascii="Verdana" w:hAnsi="Verdana"/>
                <w:sz w:val="20"/>
                <w:szCs w:val="20"/>
              </w:rPr>
            </w:pPr>
            <w:r>
              <w:rPr>
                <w:rFonts w:ascii="Verdana" w:hAnsi="Verdana"/>
                <w:sz w:val="20"/>
                <w:szCs w:val="20"/>
              </w:rPr>
              <w:t>MC_1</w:t>
            </w:r>
          </w:p>
        </w:tc>
        <w:tc>
          <w:tcPr>
            <w:tcW w:w="8327" w:type="dxa"/>
            <w:noWrap/>
          </w:tcPr>
          <w:p w14:paraId="63264C69"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How can vaccines be developed to prevent infection?</w:t>
            </w:r>
          </w:p>
        </w:tc>
      </w:tr>
      <w:tr w:rsidR="000F6F76" w:rsidRPr="008F6885" w14:paraId="37A78082"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0841C6CE" w14:textId="77777777" w:rsidR="000F6F76" w:rsidRDefault="000F6F76" w:rsidP="000F6F76">
            <w:pPr>
              <w:ind w:left="-90"/>
              <w:rPr>
                <w:rFonts w:ascii="Verdana" w:hAnsi="Verdana"/>
                <w:sz w:val="20"/>
                <w:szCs w:val="20"/>
              </w:rPr>
            </w:pPr>
            <w:r>
              <w:rPr>
                <w:rFonts w:ascii="Verdana" w:hAnsi="Verdana"/>
                <w:sz w:val="20"/>
                <w:szCs w:val="20"/>
              </w:rPr>
              <w:t>MC_4</w:t>
            </w:r>
          </w:p>
        </w:tc>
        <w:tc>
          <w:tcPr>
            <w:tcW w:w="8327" w:type="dxa"/>
            <w:noWrap/>
          </w:tcPr>
          <w:p w14:paraId="5E74888D"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Are there biomarkers markers that can identify who, among infected contacts, is most likely to develop active disease?</w:t>
            </w:r>
          </w:p>
        </w:tc>
      </w:tr>
      <w:tr w:rsidR="000F6F76" w:rsidRPr="008F6885" w14:paraId="282DCA9A"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2FF9DBA9" w14:textId="77777777" w:rsidR="000F6F76" w:rsidRDefault="000F6F76" w:rsidP="000F6F76">
            <w:pPr>
              <w:ind w:left="-90"/>
              <w:rPr>
                <w:rFonts w:ascii="Verdana" w:hAnsi="Verdana"/>
                <w:sz w:val="20"/>
                <w:szCs w:val="20"/>
              </w:rPr>
            </w:pPr>
            <w:r>
              <w:rPr>
                <w:rFonts w:ascii="Verdana" w:hAnsi="Verdana"/>
                <w:sz w:val="20"/>
                <w:szCs w:val="20"/>
              </w:rPr>
              <w:t>MC_2</w:t>
            </w:r>
          </w:p>
        </w:tc>
        <w:tc>
          <w:tcPr>
            <w:tcW w:w="8327" w:type="dxa"/>
            <w:noWrap/>
          </w:tcPr>
          <w:p w14:paraId="1F6CB378"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How can we develop a post-exposure vaccine that can prevent active disease in infected contacts?</w:t>
            </w:r>
          </w:p>
        </w:tc>
      </w:tr>
      <w:tr w:rsidR="000F6F76" w:rsidRPr="008F6885" w14:paraId="45D3B196" w14:textId="77777777" w:rsidTr="000F6F7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7FC23EC6" w14:textId="77777777" w:rsidR="000F6F76" w:rsidRDefault="000F6F76" w:rsidP="000F6F76">
            <w:pPr>
              <w:ind w:left="-90"/>
              <w:rPr>
                <w:rFonts w:ascii="Verdana" w:hAnsi="Verdana"/>
                <w:sz w:val="20"/>
                <w:szCs w:val="20"/>
              </w:rPr>
            </w:pPr>
            <w:r>
              <w:rPr>
                <w:rFonts w:ascii="Verdana" w:hAnsi="Verdana"/>
                <w:sz w:val="20"/>
                <w:szCs w:val="20"/>
              </w:rPr>
              <w:t>MC_6</w:t>
            </w:r>
          </w:p>
        </w:tc>
        <w:tc>
          <w:tcPr>
            <w:tcW w:w="8327" w:type="dxa"/>
            <w:noWrap/>
          </w:tcPr>
          <w:p w14:paraId="59EF210C"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What are best methods to assure HCW implementation of measures known to reduce risk of nosocomial transmission?</w:t>
            </w:r>
          </w:p>
        </w:tc>
      </w:tr>
      <w:tr w:rsidR="000F6F76" w:rsidRPr="008F6885" w14:paraId="6B146A86" w14:textId="77777777" w:rsidTr="000F6F76">
        <w:trPr>
          <w:cnfStyle w:val="000000010000" w:firstRow="0" w:lastRow="0" w:firstColumn="0" w:lastColumn="0" w:oddVBand="0" w:evenVBand="0" w:oddHBand="0" w:evenHBand="1"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9" w:type="dxa"/>
          </w:tcPr>
          <w:p w14:paraId="6550945E" w14:textId="77777777" w:rsidR="000F6F76" w:rsidRDefault="000F6F76" w:rsidP="000F6F76">
            <w:pPr>
              <w:ind w:left="-90"/>
              <w:rPr>
                <w:rFonts w:ascii="Verdana" w:hAnsi="Verdana"/>
                <w:sz w:val="20"/>
                <w:szCs w:val="20"/>
              </w:rPr>
            </w:pPr>
            <w:r>
              <w:rPr>
                <w:rFonts w:ascii="Verdana" w:hAnsi="Verdana"/>
                <w:sz w:val="20"/>
                <w:szCs w:val="20"/>
              </w:rPr>
              <w:t>MC_8</w:t>
            </w:r>
          </w:p>
        </w:tc>
        <w:tc>
          <w:tcPr>
            <w:tcW w:w="8327" w:type="dxa"/>
            <w:noWrap/>
          </w:tcPr>
          <w:p w14:paraId="5F58C1E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Should duration and combination be individualized according to risk factors for development of active disease and/or DST of presumed index case?</w:t>
            </w:r>
          </w:p>
        </w:tc>
      </w:tr>
    </w:tbl>
    <w:p w14:paraId="0947972F" w14:textId="77777777" w:rsidR="000F6F76" w:rsidRDefault="000F6F76" w:rsidP="000F6F76">
      <w:pPr>
        <w:spacing w:line="480" w:lineRule="auto"/>
        <w:ind w:left="-90"/>
        <w:rPr>
          <w:rFonts w:asciiTheme="majorHAnsi" w:hAnsiTheme="majorHAnsi"/>
          <w:b/>
          <w:sz w:val="22"/>
          <w:szCs w:val="22"/>
        </w:rPr>
      </w:pPr>
    </w:p>
    <w:p w14:paraId="1A7FAD55" w14:textId="77777777" w:rsidR="000F6F76" w:rsidRPr="000F6F76" w:rsidRDefault="000F6F76" w:rsidP="000F6F76">
      <w:pPr>
        <w:spacing w:line="480" w:lineRule="auto"/>
        <w:ind w:left="-90"/>
        <w:rPr>
          <w:rFonts w:asciiTheme="majorHAnsi" w:hAnsiTheme="majorHAnsi"/>
          <w:b/>
          <w:sz w:val="22"/>
          <w:szCs w:val="22"/>
        </w:rPr>
      </w:pPr>
      <w:r w:rsidRPr="000F6F76">
        <w:rPr>
          <w:rFonts w:asciiTheme="majorHAnsi" w:hAnsiTheme="majorHAnsi"/>
          <w:b/>
          <w:sz w:val="22"/>
          <w:szCs w:val="22"/>
        </w:rPr>
        <w:t>Subcategories</w:t>
      </w:r>
    </w:p>
    <w:tbl>
      <w:tblPr>
        <w:tblStyle w:val="LightGrid-Accent3"/>
        <w:tblW w:w="9264" w:type="dxa"/>
        <w:tblLayout w:type="fixed"/>
        <w:tblLook w:val="04A0" w:firstRow="1" w:lastRow="0" w:firstColumn="1" w:lastColumn="0" w:noHBand="0" w:noVBand="1"/>
      </w:tblPr>
      <w:tblGrid>
        <w:gridCol w:w="1657"/>
        <w:gridCol w:w="4839"/>
        <w:gridCol w:w="1558"/>
        <w:gridCol w:w="1210"/>
      </w:tblGrid>
      <w:tr w:rsidR="000F6F76" w:rsidRPr="00AB09C4" w14:paraId="6E8BA7D6" w14:textId="77777777" w:rsidTr="000F6F76">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2F2965C1" w14:textId="77777777" w:rsidR="000F6F76" w:rsidRPr="00AB09C4" w:rsidRDefault="000F6F76" w:rsidP="000F6F76">
            <w:pPr>
              <w:ind w:left="-90"/>
              <w:rPr>
                <w:rFonts w:ascii="Verdana" w:eastAsia="Times New Roman" w:hAnsi="Verdana" w:cs="Times New Roman"/>
                <w:b w:val="0"/>
                <w:sz w:val="18"/>
                <w:szCs w:val="18"/>
              </w:rPr>
            </w:pPr>
            <w:r w:rsidRPr="00AB09C4">
              <w:rPr>
                <w:rFonts w:ascii="Verdana" w:eastAsia="Times New Roman" w:hAnsi="Verdana" w:cs="Times New Roman"/>
                <w:sz w:val="18"/>
                <w:szCs w:val="18"/>
              </w:rPr>
              <w:t>Variable</w:t>
            </w:r>
          </w:p>
        </w:tc>
        <w:tc>
          <w:tcPr>
            <w:tcW w:w="4839" w:type="dxa"/>
            <w:noWrap/>
          </w:tcPr>
          <w:p w14:paraId="623168B7" w14:textId="77777777" w:rsidR="000F6F76" w:rsidRPr="00AB09C4"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18"/>
                <w:szCs w:val="18"/>
              </w:rPr>
            </w:pPr>
            <w:r w:rsidRPr="00AB09C4">
              <w:rPr>
                <w:rFonts w:ascii="Verdana" w:eastAsia="Times New Roman" w:hAnsi="Verdana" w:cs="Times New Roman"/>
                <w:sz w:val="18"/>
                <w:szCs w:val="18"/>
              </w:rPr>
              <w:t>Complete Question</w:t>
            </w:r>
          </w:p>
        </w:tc>
        <w:tc>
          <w:tcPr>
            <w:tcW w:w="1558" w:type="dxa"/>
          </w:tcPr>
          <w:p w14:paraId="1C8B18E3" w14:textId="77777777" w:rsidR="000F6F76" w:rsidRPr="00AB09C4"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18"/>
                <w:szCs w:val="18"/>
              </w:rPr>
            </w:pPr>
            <w:r>
              <w:rPr>
                <w:rFonts w:ascii="Verdana" w:eastAsia="Times New Roman" w:hAnsi="Verdana" w:cs="Times New Roman"/>
                <w:sz w:val="18"/>
                <w:szCs w:val="18"/>
              </w:rPr>
              <w:t>Corresponding Individual Questions</w:t>
            </w:r>
          </w:p>
        </w:tc>
        <w:tc>
          <w:tcPr>
            <w:tcW w:w="1210" w:type="dxa"/>
          </w:tcPr>
          <w:p w14:paraId="1F467F3A" w14:textId="77777777" w:rsidR="000F6F76" w:rsidRPr="00AB09C4" w:rsidRDefault="000F6F76" w:rsidP="000F6F76">
            <w:pPr>
              <w:ind w:left="-9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sz w:val="18"/>
                <w:szCs w:val="18"/>
              </w:rPr>
            </w:pPr>
            <w:r>
              <w:rPr>
                <w:rFonts w:ascii="Verdana" w:eastAsia="Times New Roman" w:hAnsi="Verdana" w:cs="Times New Roman"/>
                <w:sz w:val="18"/>
                <w:szCs w:val="18"/>
              </w:rPr>
              <w:t>Ranking in Main Category</w:t>
            </w:r>
          </w:p>
        </w:tc>
      </w:tr>
      <w:tr w:rsidR="000F6F76" w:rsidRPr="00AB09C4" w14:paraId="2EF8A063"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7EB2BFCA" w14:textId="77777777" w:rsidR="000F6F76" w:rsidRPr="006D6152" w:rsidRDefault="000F6F76" w:rsidP="000F6F76">
            <w:pPr>
              <w:ind w:left="-90"/>
              <w:rPr>
                <w:rFonts w:ascii="Verdana" w:hAnsi="Verdana"/>
                <w:sz w:val="20"/>
                <w:szCs w:val="20"/>
              </w:rPr>
            </w:pPr>
            <w:r w:rsidRPr="006D6152">
              <w:rPr>
                <w:rFonts w:ascii="Verdana" w:hAnsi="Verdana"/>
                <w:sz w:val="20"/>
                <w:szCs w:val="20"/>
              </w:rPr>
              <w:t>Sub_TS_1</w:t>
            </w:r>
          </w:p>
        </w:tc>
        <w:tc>
          <w:tcPr>
            <w:tcW w:w="4839" w:type="dxa"/>
            <w:noWrap/>
          </w:tcPr>
          <w:p w14:paraId="2A749CC0"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Treatment Strategy-Better, Safer Treatment</w:t>
            </w:r>
          </w:p>
        </w:tc>
        <w:tc>
          <w:tcPr>
            <w:tcW w:w="1558" w:type="dxa"/>
          </w:tcPr>
          <w:p w14:paraId="56AE28AC"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TS_1</w:t>
            </w:r>
          </w:p>
        </w:tc>
        <w:tc>
          <w:tcPr>
            <w:tcW w:w="1210" w:type="dxa"/>
            <w:shd w:val="clear" w:color="auto" w:fill="FABF8F" w:themeFill="accent6" w:themeFillTint="99"/>
          </w:tcPr>
          <w:p w14:paraId="725B2DCA"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w:t>
            </w:r>
          </w:p>
        </w:tc>
      </w:tr>
      <w:tr w:rsidR="000F6F76" w:rsidRPr="00AB09C4" w14:paraId="4951E38E"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132DAF23" w14:textId="77777777" w:rsidR="000F6F76" w:rsidRPr="006D6152" w:rsidRDefault="000F6F76" w:rsidP="000F6F76">
            <w:pPr>
              <w:ind w:left="-90"/>
              <w:rPr>
                <w:rFonts w:ascii="Verdana" w:hAnsi="Verdana"/>
                <w:sz w:val="20"/>
                <w:szCs w:val="20"/>
              </w:rPr>
            </w:pPr>
            <w:r w:rsidRPr="006D6152">
              <w:rPr>
                <w:rFonts w:ascii="Verdana" w:hAnsi="Verdana"/>
                <w:sz w:val="20"/>
                <w:szCs w:val="20"/>
              </w:rPr>
              <w:t>Sub_LS_1</w:t>
            </w:r>
          </w:p>
        </w:tc>
        <w:tc>
          <w:tcPr>
            <w:tcW w:w="4839" w:type="dxa"/>
            <w:noWrap/>
          </w:tcPr>
          <w:p w14:paraId="5AA49BE4"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Laboratory Support-Clinical and programmatic value of drug-susceptibility testing</w:t>
            </w:r>
          </w:p>
        </w:tc>
        <w:tc>
          <w:tcPr>
            <w:tcW w:w="1558" w:type="dxa"/>
          </w:tcPr>
          <w:p w14:paraId="77FD7349"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LS_2</w:t>
            </w:r>
          </w:p>
          <w:p w14:paraId="513CA237"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LS_3</w:t>
            </w:r>
          </w:p>
          <w:p w14:paraId="1E280AFF"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LS_1</w:t>
            </w:r>
          </w:p>
          <w:p w14:paraId="013AAB83"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LS_5</w:t>
            </w:r>
          </w:p>
          <w:p w14:paraId="42D2700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LS_6</w:t>
            </w:r>
          </w:p>
          <w:p w14:paraId="1E2048D6"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LS_7</w:t>
            </w:r>
          </w:p>
        </w:tc>
        <w:tc>
          <w:tcPr>
            <w:tcW w:w="1210" w:type="dxa"/>
            <w:shd w:val="clear" w:color="auto" w:fill="FABF8F" w:themeFill="accent6" w:themeFillTint="99"/>
          </w:tcPr>
          <w:p w14:paraId="5796F097"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w:t>
            </w:r>
          </w:p>
          <w:p w14:paraId="5498A932"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3</w:t>
            </w:r>
          </w:p>
          <w:p w14:paraId="7F9FC2EB"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4</w:t>
            </w:r>
          </w:p>
          <w:p w14:paraId="2F05B6D2"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5</w:t>
            </w:r>
          </w:p>
          <w:p w14:paraId="09435D1A"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7</w:t>
            </w:r>
          </w:p>
          <w:p w14:paraId="78575481"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9</w:t>
            </w:r>
          </w:p>
        </w:tc>
      </w:tr>
      <w:tr w:rsidR="000F6F76" w:rsidRPr="00AB09C4" w14:paraId="6C16DC64"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6593A0D1" w14:textId="77777777" w:rsidR="000F6F76" w:rsidRPr="006D6152" w:rsidRDefault="000F6F76" w:rsidP="000F6F76">
            <w:pPr>
              <w:ind w:left="-90"/>
              <w:rPr>
                <w:rFonts w:ascii="Verdana" w:hAnsi="Verdana"/>
                <w:sz w:val="20"/>
                <w:szCs w:val="20"/>
              </w:rPr>
            </w:pPr>
            <w:r w:rsidRPr="006D6152">
              <w:rPr>
                <w:rFonts w:ascii="Verdana" w:hAnsi="Verdana"/>
                <w:sz w:val="20"/>
                <w:szCs w:val="20"/>
              </w:rPr>
              <w:t>Sub_MC_1</w:t>
            </w:r>
          </w:p>
        </w:tc>
        <w:tc>
          <w:tcPr>
            <w:tcW w:w="4839" w:type="dxa"/>
            <w:noWrap/>
          </w:tcPr>
          <w:p w14:paraId="6B8D50C8"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Management of Contacts-Vaccines</w:t>
            </w:r>
          </w:p>
        </w:tc>
        <w:tc>
          <w:tcPr>
            <w:tcW w:w="1558" w:type="dxa"/>
          </w:tcPr>
          <w:p w14:paraId="27610736"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MC_1</w:t>
            </w:r>
          </w:p>
          <w:p w14:paraId="505E748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MC_2</w:t>
            </w:r>
          </w:p>
        </w:tc>
        <w:tc>
          <w:tcPr>
            <w:tcW w:w="1210" w:type="dxa"/>
            <w:shd w:val="clear" w:color="auto" w:fill="FABF8F" w:themeFill="accent6" w:themeFillTint="99"/>
          </w:tcPr>
          <w:p w14:paraId="52A8B3E2"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4</w:t>
            </w:r>
          </w:p>
          <w:p w14:paraId="2D09CD54"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6</w:t>
            </w:r>
          </w:p>
        </w:tc>
      </w:tr>
      <w:tr w:rsidR="000F6F76" w:rsidRPr="00AB09C4" w14:paraId="0EFBEBA5"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4411D01B" w14:textId="77777777" w:rsidR="000F6F76" w:rsidRPr="006D6152" w:rsidRDefault="000F6F76" w:rsidP="000F6F76">
            <w:pPr>
              <w:ind w:left="-90"/>
              <w:rPr>
                <w:rFonts w:ascii="Verdana" w:hAnsi="Verdana"/>
                <w:sz w:val="20"/>
                <w:szCs w:val="20"/>
              </w:rPr>
            </w:pPr>
            <w:r w:rsidRPr="006D6152">
              <w:rPr>
                <w:rFonts w:ascii="Verdana" w:hAnsi="Verdana"/>
                <w:sz w:val="20"/>
                <w:szCs w:val="20"/>
              </w:rPr>
              <w:t>Sub_PRR_10</w:t>
            </w:r>
          </w:p>
        </w:tc>
        <w:tc>
          <w:tcPr>
            <w:tcW w:w="4839" w:type="dxa"/>
            <w:noWrap/>
          </w:tcPr>
          <w:p w14:paraId="7A69654F"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Programmatically Relevant Research-Access to MDRTB: diagnosis, delivery and care management</w:t>
            </w:r>
          </w:p>
        </w:tc>
        <w:tc>
          <w:tcPr>
            <w:tcW w:w="1558" w:type="dxa"/>
          </w:tcPr>
          <w:p w14:paraId="38608F2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PRR_18</w:t>
            </w:r>
          </w:p>
        </w:tc>
        <w:tc>
          <w:tcPr>
            <w:tcW w:w="1210" w:type="dxa"/>
            <w:shd w:val="clear" w:color="auto" w:fill="FABF8F" w:themeFill="accent6" w:themeFillTint="99"/>
          </w:tcPr>
          <w:p w14:paraId="6B614E0B"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4</w:t>
            </w:r>
          </w:p>
        </w:tc>
      </w:tr>
      <w:tr w:rsidR="000F6F76" w:rsidRPr="00AB09C4" w14:paraId="110AA46B"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718BBEED" w14:textId="77777777" w:rsidR="000F6F76" w:rsidRPr="006D6152" w:rsidRDefault="000F6F76" w:rsidP="000F6F76">
            <w:pPr>
              <w:ind w:left="-90"/>
              <w:rPr>
                <w:rFonts w:ascii="Verdana" w:hAnsi="Verdana"/>
                <w:sz w:val="20"/>
                <w:szCs w:val="20"/>
              </w:rPr>
            </w:pPr>
            <w:r w:rsidRPr="006D6152">
              <w:rPr>
                <w:rFonts w:ascii="Verdana" w:hAnsi="Verdana"/>
                <w:sz w:val="20"/>
                <w:szCs w:val="20"/>
              </w:rPr>
              <w:t>Sub_E_8</w:t>
            </w:r>
          </w:p>
        </w:tc>
        <w:tc>
          <w:tcPr>
            <w:tcW w:w="4839" w:type="dxa"/>
            <w:noWrap/>
          </w:tcPr>
          <w:p w14:paraId="19288DD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Epidemiology-Effectiveness and Impact of Interventions</w:t>
            </w:r>
          </w:p>
        </w:tc>
        <w:tc>
          <w:tcPr>
            <w:tcW w:w="1558" w:type="dxa"/>
          </w:tcPr>
          <w:p w14:paraId="43D597B7"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E_13</w:t>
            </w:r>
          </w:p>
        </w:tc>
        <w:tc>
          <w:tcPr>
            <w:tcW w:w="1210" w:type="dxa"/>
            <w:shd w:val="clear" w:color="auto" w:fill="FABF8F" w:themeFill="accent6" w:themeFillTint="99"/>
          </w:tcPr>
          <w:p w14:paraId="742A2CEE"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w:t>
            </w:r>
          </w:p>
        </w:tc>
      </w:tr>
      <w:tr w:rsidR="000F6F76" w:rsidRPr="00AB09C4" w14:paraId="72CE188F"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60525D62" w14:textId="77777777" w:rsidR="000F6F76" w:rsidRPr="006D6152" w:rsidRDefault="000F6F76" w:rsidP="000F6F76">
            <w:pPr>
              <w:ind w:left="-90"/>
              <w:rPr>
                <w:rFonts w:ascii="Verdana" w:hAnsi="Verdana"/>
                <w:sz w:val="20"/>
                <w:szCs w:val="20"/>
              </w:rPr>
            </w:pPr>
            <w:r w:rsidRPr="006D6152">
              <w:rPr>
                <w:rFonts w:ascii="Verdana" w:hAnsi="Verdana"/>
                <w:sz w:val="20"/>
                <w:szCs w:val="20"/>
              </w:rPr>
              <w:t>Sub_LS_2</w:t>
            </w:r>
          </w:p>
        </w:tc>
        <w:tc>
          <w:tcPr>
            <w:tcW w:w="4839" w:type="dxa"/>
            <w:noWrap/>
          </w:tcPr>
          <w:p w14:paraId="52D56180"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 xml:space="preserve">Laboratory Support-New diagnostics for manifestations other than smear-positive, pulmonary disease in </w:t>
            </w:r>
            <w:proofErr w:type="spellStart"/>
            <w:r>
              <w:rPr>
                <w:rFonts w:ascii="Verdana" w:hAnsi="Verdana"/>
                <w:sz w:val="20"/>
                <w:szCs w:val="20"/>
              </w:rPr>
              <w:t>immunocompetent</w:t>
            </w:r>
            <w:proofErr w:type="spellEnd"/>
            <w:r>
              <w:rPr>
                <w:rFonts w:ascii="Verdana" w:hAnsi="Verdana"/>
                <w:sz w:val="20"/>
                <w:szCs w:val="20"/>
              </w:rPr>
              <w:t xml:space="preserve"> adults</w:t>
            </w:r>
          </w:p>
        </w:tc>
        <w:tc>
          <w:tcPr>
            <w:tcW w:w="1558" w:type="dxa"/>
          </w:tcPr>
          <w:p w14:paraId="5F0A50BA"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LS_4</w:t>
            </w:r>
          </w:p>
        </w:tc>
        <w:tc>
          <w:tcPr>
            <w:tcW w:w="1210" w:type="dxa"/>
            <w:shd w:val="clear" w:color="auto" w:fill="FABF8F" w:themeFill="accent6" w:themeFillTint="99"/>
          </w:tcPr>
          <w:p w14:paraId="29C7D89F"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2</w:t>
            </w:r>
          </w:p>
        </w:tc>
      </w:tr>
      <w:tr w:rsidR="000F6F76" w:rsidRPr="00AB09C4" w14:paraId="7CFC62DA"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67912D1E" w14:textId="77777777" w:rsidR="000F6F76" w:rsidRPr="006D6152" w:rsidRDefault="000F6F76" w:rsidP="000F6F76">
            <w:pPr>
              <w:ind w:left="-90"/>
              <w:rPr>
                <w:rFonts w:ascii="Verdana" w:hAnsi="Verdana"/>
                <w:sz w:val="20"/>
                <w:szCs w:val="20"/>
              </w:rPr>
            </w:pPr>
            <w:r w:rsidRPr="006D6152">
              <w:rPr>
                <w:rFonts w:ascii="Verdana" w:hAnsi="Verdana"/>
                <w:sz w:val="20"/>
                <w:szCs w:val="20"/>
              </w:rPr>
              <w:t>Sub_TS_3</w:t>
            </w:r>
          </w:p>
        </w:tc>
        <w:tc>
          <w:tcPr>
            <w:tcW w:w="4839" w:type="dxa"/>
            <w:noWrap/>
          </w:tcPr>
          <w:p w14:paraId="477CCBD0"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Treatment Strategy-Standardized, short regimen in settings with prior exposure to second-line drugs</w:t>
            </w:r>
          </w:p>
        </w:tc>
        <w:tc>
          <w:tcPr>
            <w:tcW w:w="1558" w:type="dxa"/>
          </w:tcPr>
          <w:p w14:paraId="19A3C454"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TS_3</w:t>
            </w:r>
          </w:p>
        </w:tc>
        <w:tc>
          <w:tcPr>
            <w:tcW w:w="1210" w:type="dxa"/>
            <w:shd w:val="clear" w:color="auto" w:fill="FABF8F" w:themeFill="accent6" w:themeFillTint="99"/>
          </w:tcPr>
          <w:p w14:paraId="3AAF9538"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3</w:t>
            </w:r>
          </w:p>
        </w:tc>
      </w:tr>
      <w:tr w:rsidR="000F6F76" w:rsidRPr="00AB09C4" w14:paraId="56FE2006"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79693968" w14:textId="77777777" w:rsidR="000F6F76" w:rsidRPr="006D6152" w:rsidRDefault="000F6F76" w:rsidP="000F6F76">
            <w:pPr>
              <w:ind w:left="-90"/>
              <w:rPr>
                <w:rFonts w:ascii="Verdana" w:hAnsi="Verdana"/>
                <w:sz w:val="20"/>
                <w:szCs w:val="20"/>
              </w:rPr>
            </w:pPr>
            <w:r w:rsidRPr="006D6152">
              <w:rPr>
                <w:rFonts w:ascii="Verdana" w:hAnsi="Verdana"/>
                <w:sz w:val="20"/>
                <w:szCs w:val="20"/>
              </w:rPr>
              <w:t>Sub_PRR_1</w:t>
            </w:r>
          </w:p>
        </w:tc>
        <w:tc>
          <w:tcPr>
            <w:tcW w:w="4839" w:type="dxa"/>
            <w:noWrap/>
          </w:tcPr>
          <w:p w14:paraId="54CC407E"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Programmatically Relevant Research-Case finding</w:t>
            </w:r>
          </w:p>
        </w:tc>
        <w:tc>
          <w:tcPr>
            <w:tcW w:w="1558" w:type="dxa"/>
          </w:tcPr>
          <w:p w14:paraId="3AD30966"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w:t>
            </w:r>
          </w:p>
        </w:tc>
        <w:tc>
          <w:tcPr>
            <w:tcW w:w="1210" w:type="dxa"/>
            <w:shd w:val="clear" w:color="auto" w:fill="FABF8F" w:themeFill="accent6" w:themeFillTint="99"/>
          </w:tcPr>
          <w:p w14:paraId="4D1C6FE9"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3</w:t>
            </w:r>
          </w:p>
        </w:tc>
      </w:tr>
      <w:tr w:rsidR="000F6F76" w:rsidRPr="00AB09C4" w14:paraId="73A3372D"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6E1F72F9" w14:textId="77777777" w:rsidR="000F6F76" w:rsidRPr="006D6152" w:rsidRDefault="000F6F76" w:rsidP="000F6F76">
            <w:pPr>
              <w:ind w:left="-90"/>
              <w:rPr>
                <w:rFonts w:ascii="Verdana" w:hAnsi="Verdana"/>
                <w:sz w:val="20"/>
                <w:szCs w:val="20"/>
              </w:rPr>
            </w:pPr>
            <w:r w:rsidRPr="006D6152">
              <w:rPr>
                <w:rFonts w:ascii="Verdana" w:hAnsi="Verdana"/>
                <w:sz w:val="20"/>
                <w:szCs w:val="20"/>
              </w:rPr>
              <w:t>Sub_PRR_2</w:t>
            </w:r>
          </w:p>
        </w:tc>
        <w:tc>
          <w:tcPr>
            <w:tcW w:w="4839" w:type="dxa"/>
            <w:noWrap/>
          </w:tcPr>
          <w:p w14:paraId="478AB0C5"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Programmatically Relevant Research-Treatment delivery</w:t>
            </w:r>
          </w:p>
        </w:tc>
        <w:tc>
          <w:tcPr>
            <w:tcW w:w="1558" w:type="dxa"/>
          </w:tcPr>
          <w:p w14:paraId="2EAC4837"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PRR_2</w:t>
            </w:r>
          </w:p>
          <w:p w14:paraId="225B26DF"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PRR_3</w:t>
            </w:r>
          </w:p>
        </w:tc>
        <w:tc>
          <w:tcPr>
            <w:tcW w:w="1210" w:type="dxa"/>
            <w:shd w:val="clear" w:color="auto" w:fill="FABF8F" w:themeFill="accent6" w:themeFillTint="99"/>
          </w:tcPr>
          <w:p w14:paraId="1DEEF807"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w:t>
            </w:r>
          </w:p>
          <w:p w14:paraId="73ADF52A"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2</w:t>
            </w:r>
          </w:p>
        </w:tc>
      </w:tr>
      <w:tr w:rsidR="000F6F76" w:rsidRPr="00AB09C4" w14:paraId="7E5F5476"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shd w:val="clear" w:color="auto" w:fill="FABF8F" w:themeFill="accent6" w:themeFillTint="99"/>
          </w:tcPr>
          <w:p w14:paraId="5788C157" w14:textId="77777777" w:rsidR="000F6F76" w:rsidRPr="006D6152" w:rsidRDefault="000F6F76" w:rsidP="000F6F76">
            <w:pPr>
              <w:ind w:left="-90"/>
              <w:rPr>
                <w:rFonts w:ascii="Verdana" w:hAnsi="Verdana"/>
                <w:sz w:val="20"/>
                <w:szCs w:val="20"/>
              </w:rPr>
            </w:pPr>
            <w:r w:rsidRPr="006D6152">
              <w:rPr>
                <w:rFonts w:ascii="Verdana" w:hAnsi="Verdana"/>
                <w:sz w:val="20"/>
                <w:szCs w:val="20"/>
              </w:rPr>
              <w:t>Sub_TS_7</w:t>
            </w:r>
          </w:p>
        </w:tc>
        <w:tc>
          <w:tcPr>
            <w:tcW w:w="4839" w:type="dxa"/>
            <w:noWrap/>
          </w:tcPr>
          <w:p w14:paraId="346E1A8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Treatment Strategy-Prevention of MDR-TB</w:t>
            </w:r>
          </w:p>
        </w:tc>
        <w:tc>
          <w:tcPr>
            <w:tcW w:w="1558" w:type="dxa"/>
          </w:tcPr>
          <w:p w14:paraId="7EFC3A14"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TS_7</w:t>
            </w:r>
          </w:p>
        </w:tc>
        <w:tc>
          <w:tcPr>
            <w:tcW w:w="1210" w:type="dxa"/>
            <w:shd w:val="clear" w:color="auto" w:fill="FABF8F" w:themeFill="accent6" w:themeFillTint="99"/>
          </w:tcPr>
          <w:p w14:paraId="2D4D025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2</w:t>
            </w:r>
          </w:p>
        </w:tc>
      </w:tr>
      <w:tr w:rsidR="000F6F76" w:rsidRPr="00AB09C4" w14:paraId="13E9E0AC"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2A382E0D" w14:textId="77777777" w:rsidR="000F6F76" w:rsidRDefault="000F6F76" w:rsidP="000F6F76">
            <w:pPr>
              <w:ind w:left="-90"/>
              <w:rPr>
                <w:rFonts w:ascii="Verdana" w:hAnsi="Verdana"/>
                <w:sz w:val="20"/>
                <w:szCs w:val="20"/>
              </w:rPr>
            </w:pPr>
            <w:r>
              <w:rPr>
                <w:rFonts w:ascii="Verdana" w:hAnsi="Verdana"/>
                <w:sz w:val="20"/>
                <w:szCs w:val="20"/>
              </w:rPr>
              <w:t>Sub_LS_5</w:t>
            </w:r>
          </w:p>
        </w:tc>
        <w:tc>
          <w:tcPr>
            <w:tcW w:w="4839" w:type="dxa"/>
            <w:noWrap/>
          </w:tcPr>
          <w:p w14:paraId="484B73E0"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Laboratory Support-Biomarkers</w:t>
            </w:r>
          </w:p>
        </w:tc>
        <w:tc>
          <w:tcPr>
            <w:tcW w:w="1558" w:type="dxa"/>
          </w:tcPr>
          <w:p w14:paraId="11A93956"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LS_10</w:t>
            </w:r>
          </w:p>
        </w:tc>
        <w:tc>
          <w:tcPr>
            <w:tcW w:w="1210" w:type="dxa"/>
          </w:tcPr>
          <w:p w14:paraId="24094D5E"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6</w:t>
            </w:r>
          </w:p>
        </w:tc>
      </w:tr>
      <w:tr w:rsidR="000F6F76" w:rsidRPr="00AB09C4" w14:paraId="48A1709D"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0E5CF1F1" w14:textId="77777777" w:rsidR="000F6F76" w:rsidRDefault="000F6F76" w:rsidP="000F6F76">
            <w:pPr>
              <w:ind w:left="-90"/>
              <w:rPr>
                <w:rFonts w:ascii="Verdana" w:hAnsi="Verdana"/>
                <w:sz w:val="20"/>
                <w:szCs w:val="20"/>
              </w:rPr>
            </w:pPr>
            <w:r>
              <w:rPr>
                <w:rFonts w:ascii="Verdana" w:hAnsi="Verdana"/>
                <w:sz w:val="20"/>
                <w:szCs w:val="20"/>
              </w:rPr>
              <w:t>Sub_MC_2</w:t>
            </w:r>
          </w:p>
        </w:tc>
        <w:tc>
          <w:tcPr>
            <w:tcW w:w="4839" w:type="dxa"/>
            <w:noWrap/>
          </w:tcPr>
          <w:p w14:paraId="1EBA5AA8"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Management of Contacts-Preventing spread from source to contact</w:t>
            </w:r>
          </w:p>
        </w:tc>
        <w:tc>
          <w:tcPr>
            <w:tcW w:w="1558" w:type="dxa"/>
          </w:tcPr>
          <w:p w14:paraId="6E34AA08"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MC_5</w:t>
            </w:r>
          </w:p>
        </w:tc>
        <w:tc>
          <w:tcPr>
            <w:tcW w:w="1210" w:type="dxa"/>
          </w:tcPr>
          <w:p w14:paraId="756BEE4A"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2</w:t>
            </w:r>
          </w:p>
        </w:tc>
      </w:tr>
      <w:tr w:rsidR="000F6F76" w:rsidRPr="00AB09C4" w14:paraId="57CC4A53"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746A07E1" w14:textId="77777777" w:rsidR="000F6F76" w:rsidRDefault="000F6F76" w:rsidP="000F6F76">
            <w:pPr>
              <w:ind w:left="-90"/>
              <w:rPr>
                <w:rFonts w:ascii="Verdana" w:hAnsi="Verdana"/>
                <w:sz w:val="20"/>
                <w:szCs w:val="20"/>
              </w:rPr>
            </w:pPr>
            <w:r>
              <w:rPr>
                <w:rFonts w:ascii="Verdana" w:hAnsi="Verdana"/>
                <w:sz w:val="20"/>
                <w:szCs w:val="20"/>
              </w:rPr>
              <w:t>Sub_MC_4</w:t>
            </w:r>
          </w:p>
        </w:tc>
        <w:tc>
          <w:tcPr>
            <w:tcW w:w="4839" w:type="dxa"/>
            <w:noWrap/>
          </w:tcPr>
          <w:p w14:paraId="22BD4291"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Management of Contacts-Treating LTBI</w:t>
            </w:r>
          </w:p>
        </w:tc>
        <w:tc>
          <w:tcPr>
            <w:tcW w:w="1558" w:type="dxa"/>
          </w:tcPr>
          <w:p w14:paraId="51AF8A05"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MC_7</w:t>
            </w:r>
          </w:p>
          <w:p w14:paraId="564EB762"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MC_8</w:t>
            </w:r>
          </w:p>
        </w:tc>
        <w:tc>
          <w:tcPr>
            <w:tcW w:w="1210" w:type="dxa"/>
          </w:tcPr>
          <w:p w14:paraId="24DE1514"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w:t>
            </w:r>
          </w:p>
          <w:p w14:paraId="76DB5802"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8</w:t>
            </w:r>
          </w:p>
        </w:tc>
      </w:tr>
      <w:tr w:rsidR="000F6F76" w:rsidRPr="00AB09C4" w14:paraId="4374A98C"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534C26E5" w14:textId="77777777" w:rsidR="000F6F76" w:rsidRDefault="000F6F76" w:rsidP="000F6F76">
            <w:pPr>
              <w:ind w:left="-90"/>
              <w:rPr>
                <w:rFonts w:ascii="Verdana" w:hAnsi="Verdana"/>
                <w:sz w:val="20"/>
                <w:szCs w:val="20"/>
              </w:rPr>
            </w:pPr>
            <w:r>
              <w:rPr>
                <w:rFonts w:ascii="Verdana" w:hAnsi="Verdana"/>
                <w:sz w:val="20"/>
                <w:szCs w:val="20"/>
              </w:rPr>
              <w:t>Sub_PRR_9</w:t>
            </w:r>
          </w:p>
        </w:tc>
        <w:tc>
          <w:tcPr>
            <w:tcW w:w="4839" w:type="dxa"/>
            <w:noWrap/>
          </w:tcPr>
          <w:p w14:paraId="2B7D09BE"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Programmatically Relevant Research-Health system strengthening</w:t>
            </w:r>
          </w:p>
        </w:tc>
        <w:tc>
          <w:tcPr>
            <w:tcW w:w="1558" w:type="dxa"/>
          </w:tcPr>
          <w:p w14:paraId="76EB7CB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PRR_16</w:t>
            </w:r>
          </w:p>
          <w:p w14:paraId="431D39C6"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PRR_17</w:t>
            </w:r>
          </w:p>
        </w:tc>
        <w:tc>
          <w:tcPr>
            <w:tcW w:w="1210" w:type="dxa"/>
          </w:tcPr>
          <w:p w14:paraId="533E35F9"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10</w:t>
            </w:r>
          </w:p>
          <w:p w14:paraId="14A9718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12</w:t>
            </w:r>
          </w:p>
        </w:tc>
      </w:tr>
      <w:tr w:rsidR="000F6F76" w:rsidRPr="00AB09C4" w14:paraId="4AA56F10"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6D993C78" w14:textId="77777777" w:rsidR="000F6F76" w:rsidRDefault="000F6F76" w:rsidP="000F6F76">
            <w:pPr>
              <w:ind w:left="-90"/>
              <w:rPr>
                <w:rFonts w:ascii="Verdana" w:hAnsi="Verdana"/>
                <w:sz w:val="20"/>
                <w:szCs w:val="20"/>
              </w:rPr>
            </w:pPr>
            <w:r>
              <w:rPr>
                <w:rFonts w:ascii="Verdana" w:hAnsi="Verdana"/>
                <w:sz w:val="20"/>
                <w:szCs w:val="20"/>
              </w:rPr>
              <w:t>Sub_E_1</w:t>
            </w:r>
          </w:p>
        </w:tc>
        <w:tc>
          <w:tcPr>
            <w:tcW w:w="4839" w:type="dxa"/>
            <w:noWrap/>
          </w:tcPr>
          <w:p w14:paraId="2AB1B4EA"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Epidemiology-Burden of DR-TB: Geographic areas</w:t>
            </w:r>
          </w:p>
        </w:tc>
        <w:tc>
          <w:tcPr>
            <w:tcW w:w="1558" w:type="dxa"/>
          </w:tcPr>
          <w:p w14:paraId="7E764F71"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E_1</w:t>
            </w:r>
          </w:p>
          <w:p w14:paraId="1BD2AB79"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E_2</w:t>
            </w:r>
          </w:p>
          <w:p w14:paraId="7C08F986"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E_3</w:t>
            </w:r>
          </w:p>
        </w:tc>
        <w:tc>
          <w:tcPr>
            <w:tcW w:w="1210" w:type="dxa"/>
          </w:tcPr>
          <w:p w14:paraId="7F598F3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2</w:t>
            </w:r>
          </w:p>
          <w:p w14:paraId="29D78BBE"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3</w:t>
            </w:r>
          </w:p>
          <w:p w14:paraId="4D18C75F"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11</w:t>
            </w:r>
          </w:p>
        </w:tc>
      </w:tr>
      <w:tr w:rsidR="000F6F76" w:rsidRPr="00AB09C4" w14:paraId="41C08CB7"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47A293B3" w14:textId="77777777" w:rsidR="000F6F76" w:rsidRDefault="000F6F76" w:rsidP="000F6F76">
            <w:pPr>
              <w:ind w:left="-90"/>
              <w:rPr>
                <w:rFonts w:ascii="Verdana" w:hAnsi="Verdana"/>
                <w:sz w:val="20"/>
                <w:szCs w:val="20"/>
              </w:rPr>
            </w:pPr>
            <w:r>
              <w:rPr>
                <w:rFonts w:ascii="Verdana" w:hAnsi="Verdana"/>
                <w:sz w:val="20"/>
                <w:szCs w:val="20"/>
              </w:rPr>
              <w:t>Sub_E_3</w:t>
            </w:r>
          </w:p>
        </w:tc>
        <w:tc>
          <w:tcPr>
            <w:tcW w:w="4839" w:type="dxa"/>
            <w:noWrap/>
          </w:tcPr>
          <w:p w14:paraId="43092088"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Epidemiology-Transmission dynamics of DR-TB</w:t>
            </w:r>
          </w:p>
        </w:tc>
        <w:tc>
          <w:tcPr>
            <w:tcW w:w="1558" w:type="dxa"/>
          </w:tcPr>
          <w:p w14:paraId="5031C777"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E_6</w:t>
            </w:r>
          </w:p>
          <w:p w14:paraId="20BDF3B4"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E_5</w:t>
            </w:r>
          </w:p>
        </w:tc>
        <w:tc>
          <w:tcPr>
            <w:tcW w:w="1210" w:type="dxa"/>
          </w:tcPr>
          <w:p w14:paraId="323B0134"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8</w:t>
            </w:r>
          </w:p>
          <w:p w14:paraId="1CAA064E"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9</w:t>
            </w:r>
          </w:p>
        </w:tc>
      </w:tr>
      <w:tr w:rsidR="000F6F76" w:rsidRPr="00AB09C4" w14:paraId="57EDECEE"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12E33308" w14:textId="77777777" w:rsidR="000F6F76" w:rsidRDefault="000F6F76" w:rsidP="000F6F76">
            <w:pPr>
              <w:ind w:left="-90"/>
              <w:rPr>
                <w:rFonts w:ascii="Verdana" w:hAnsi="Verdana"/>
                <w:sz w:val="20"/>
                <w:szCs w:val="20"/>
              </w:rPr>
            </w:pPr>
            <w:r>
              <w:rPr>
                <w:rFonts w:ascii="Verdana" w:hAnsi="Verdana"/>
                <w:sz w:val="20"/>
                <w:szCs w:val="20"/>
              </w:rPr>
              <w:t>Sub_PRR_8</w:t>
            </w:r>
          </w:p>
        </w:tc>
        <w:tc>
          <w:tcPr>
            <w:tcW w:w="4839" w:type="dxa"/>
            <w:noWrap/>
          </w:tcPr>
          <w:p w14:paraId="3129789F"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Programmatically Relevant Research-Novel methodologies</w:t>
            </w:r>
          </w:p>
        </w:tc>
        <w:tc>
          <w:tcPr>
            <w:tcW w:w="1558" w:type="dxa"/>
          </w:tcPr>
          <w:p w14:paraId="1F0546E0"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PRR_15</w:t>
            </w:r>
          </w:p>
        </w:tc>
        <w:tc>
          <w:tcPr>
            <w:tcW w:w="1210" w:type="dxa"/>
          </w:tcPr>
          <w:p w14:paraId="287CD46C"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14</w:t>
            </w:r>
          </w:p>
        </w:tc>
      </w:tr>
      <w:tr w:rsidR="000F6F76" w:rsidRPr="00AB09C4" w14:paraId="78E6C499"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5DA73B0E" w14:textId="77777777" w:rsidR="000F6F76" w:rsidRDefault="000F6F76" w:rsidP="000F6F76">
            <w:pPr>
              <w:ind w:left="-90"/>
              <w:rPr>
                <w:rFonts w:ascii="Verdana" w:hAnsi="Verdana"/>
                <w:sz w:val="20"/>
                <w:szCs w:val="20"/>
              </w:rPr>
            </w:pPr>
            <w:r>
              <w:rPr>
                <w:rFonts w:ascii="Verdana" w:hAnsi="Verdana"/>
                <w:sz w:val="20"/>
                <w:szCs w:val="20"/>
              </w:rPr>
              <w:t>Sub_LS_3</w:t>
            </w:r>
          </w:p>
        </w:tc>
        <w:tc>
          <w:tcPr>
            <w:tcW w:w="4839" w:type="dxa"/>
            <w:noWrap/>
          </w:tcPr>
          <w:p w14:paraId="739164B2"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Laboratory Support-Epidemiological impact of bug and host factors</w:t>
            </w:r>
          </w:p>
        </w:tc>
        <w:tc>
          <w:tcPr>
            <w:tcW w:w="1558" w:type="dxa"/>
          </w:tcPr>
          <w:p w14:paraId="2BD0EDF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LS_8</w:t>
            </w:r>
          </w:p>
        </w:tc>
        <w:tc>
          <w:tcPr>
            <w:tcW w:w="1210" w:type="dxa"/>
          </w:tcPr>
          <w:p w14:paraId="0946B6FD"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8</w:t>
            </w:r>
          </w:p>
        </w:tc>
      </w:tr>
      <w:tr w:rsidR="000F6F76" w:rsidRPr="00AB09C4" w14:paraId="094C995B"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481126BB" w14:textId="77777777" w:rsidR="000F6F76" w:rsidRDefault="000F6F76" w:rsidP="000F6F76">
            <w:pPr>
              <w:ind w:left="-90"/>
              <w:rPr>
                <w:rFonts w:ascii="Verdana" w:hAnsi="Verdana"/>
                <w:sz w:val="20"/>
                <w:szCs w:val="20"/>
              </w:rPr>
            </w:pPr>
            <w:r>
              <w:rPr>
                <w:rFonts w:ascii="Verdana" w:hAnsi="Verdana"/>
                <w:sz w:val="20"/>
                <w:szCs w:val="20"/>
              </w:rPr>
              <w:t>Sub_E_7</w:t>
            </w:r>
          </w:p>
        </w:tc>
        <w:tc>
          <w:tcPr>
            <w:tcW w:w="4839" w:type="dxa"/>
            <w:noWrap/>
          </w:tcPr>
          <w:p w14:paraId="5507A53B"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Epidemiology-Multi-level risk factors for DR-TB (with regard to incidence, drug resistance acquisition/amplification, transmission and DR-TB treatment outcomes): Community/Population Level</w:t>
            </w:r>
          </w:p>
        </w:tc>
        <w:tc>
          <w:tcPr>
            <w:tcW w:w="1558" w:type="dxa"/>
          </w:tcPr>
          <w:p w14:paraId="215AA559"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E_12</w:t>
            </w:r>
          </w:p>
        </w:tc>
        <w:tc>
          <w:tcPr>
            <w:tcW w:w="1210" w:type="dxa"/>
          </w:tcPr>
          <w:p w14:paraId="2D8603CD"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4</w:t>
            </w:r>
          </w:p>
        </w:tc>
      </w:tr>
      <w:tr w:rsidR="000F6F76" w:rsidRPr="00AB09C4" w14:paraId="6CF5C925"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5AA3EF48" w14:textId="77777777" w:rsidR="000F6F76" w:rsidRDefault="000F6F76" w:rsidP="000F6F76">
            <w:pPr>
              <w:ind w:left="-90"/>
              <w:rPr>
                <w:rFonts w:ascii="Verdana" w:hAnsi="Verdana"/>
                <w:sz w:val="20"/>
                <w:szCs w:val="20"/>
              </w:rPr>
            </w:pPr>
            <w:r>
              <w:rPr>
                <w:rFonts w:ascii="Verdana" w:hAnsi="Verdana"/>
                <w:sz w:val="20"/>
                <w:szCs w:val="20"/>
              </w:rPr>
              <w:t>Sub_E_5</w:t>
            </w:r>
          </w:p>
        </w:tc>
        <w:tc>
          <w:tcPr>
            <w:tcW w:w="4839" w:type="dxa"/>
            <w:noWrap/>
          </w:tcPr>
          <w:p w14:paraId="5E1F71F9"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Epidemiology-Multi-level risk factors for DR-TB (with regard to incidence, drug resistance acquisition/amplification, transmission and DR-TB treatment outcomes): Person</w:t>
            </w:r>
          </w:p>
        </w:tc>
        <w:tc>
          <w:tcPr>
            <w:tcW w:w="1558" w:type="dxa"/>
          </w:tcPr>
          <w:p w14:paraId="77644EF8"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E_9</w:t>
            </w:r>
          </w:p>
        </w:tc>
        <w:tc>
          <w:tcPr>
            <w:tcW w:w="1210" w:type="dxa"/>
          </w:tcPr>
          <w:p w14:paraId="5E36876A"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7</w:t>
            </w:r>
          </w:p>
        </w:tc>
      </w:tr>
      <w:tr w:rsidR="000F6F76" w:rsidRPr="00AB09C4" w14:paraId="22F7C490"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2C326FE7" w14:textId="77777777" w:rsidR="000F6F76" w:rsidRDefault="000F6F76" w:rsidP="000F6F76">
            <w:pPr>
              <w:ind w:left="-90"/>
              <w:rPr>
                <w:rFonts w:ascii="Verdana" w:hAnsi="Verdana"/>
                <w:sz w:val="20"/>
                <w:szCs w:val="20"/>
              </w:rPr>
            </w:pPr>
            <w:r>
              <w:rPr>
                <w:rFonts w:ascii="Verdana" w:hAnsi="Verdana"/>
                <w:sz w:val="20"/>
                <w:szCs w:val="20"/>
              </w:rPr>
              <w:t>Sub_LS_4</w:t>
            </w:r>
          </w:p>
        </w:tc>
        <w:tc>
          <w:tcPr>
            <w:tcW w:w="4839" w:type="dxa"/>
            <w:noWrap/>
          </w:tcPr>
          <w:p w14:paraId="25FBB448"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Laboratory Support-M. tuberculosis growth and persistence</w:t>
            </w:r>
          </w:p>
        </w:tc>
        <w:tc>
          <w:tcPr>
            <w:tcW w:w="1558" w:type="dxa"/>
          </w:tcPr>
          <w:p w14:paraId="443FECF2"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None?</w:t>
            </w:r>
          </w:p>
        </w:tc>
        <w:tc>
          <w:tcPr>
            <w:tcW w:w="1210" w:type="dxa"/>
          </w:tcPr>
          <w:p w14:paraId="6371E1FE"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p>
        </w:tc>
      </w:tr>
      <w:tr w:rsidR="000F6F76" w:rsidRPr="00AB09C4" w14:paraId="330DAD16"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163C8263" w14:textId="77777777" w:rsidR="000F6F76" w:rsidRDefault="000F6F76" w:rsidP="000F6F76">
            <w:pPr>
              <w:ind w:left="-90"/>
              <w:rPr>
                <w:rFonts w:ascii="Verdana" w:hAnsi="Verdana"/>
                <w:sz w:val="20"/>
                <w:szCs w:val="20"/>
              </w:rPr>
            </w:pPr>
            <w:r>
              <w:rPr>
                <w:rFonts w:ascii="Verdana" w:hAnsi="Verdana"/>
                <w:sz w:val="20"/>
                <w:szCs w:val="20"/>
              </w:rPr>
              <w:t>Sub_TS_4</w:t>
            </w:r>
          </w:p>
        </w:tc>
        <w:tc>
          <w:tcPr>
            <w:tcW w:w="4839" w:type="dxa"/>
            <w:noWrap/>
          </w:tcPr>
          <w:p w14:paraId="2A62BAAD"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Treatment Strategy-Toxicity and serious adverse event treatment and management</w:t>
            </w:r>
          </w:p>
        </w:tc>
        <w:tc>
          <w:tcPr>
            <w:tcW w:w="1558" w:type="dxa"/>
          </w:tcPr>
          <w:p w14:paraId="28A046DB"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TS_4</w:t>
            </w:r>
          </w:p>
        </w:tc>
        <w:tc>
          <w:tcPr>
            <w:tcW w:w="1210" w:type="dxa"/>
          </w:tcPr>
          <w:p w14:paraId="27CB0864"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4</w:t>
            </w:r>
          </w:p>
        </w:tc>
      </w:tr>
      <w:tr w:rsidR="000F6F76" w:rsidRPr="00AB09C4" w14:paraId="664A0977"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2EB5E6C8" w14:textId="77777777" w:rsidR="000F6F76" w:rsidRDefault="000F6F76" w:rsidP="000F6F76">
            <w:pPr>
              <w:ind w:left="-90"/>
              <w:rPr>
                <w:rFonts w:ascii="Verdana" w:hAnsi="Verdana"/>
                <w:sz w:val="20"/>
                <w:szCs w:val="20"/>
              </w:rPr>
            </w:pPr>
            <w:r>
              <w:rPr>
                <w:rFonts w:ascii="Verdana" w:hAnsi="Verdana"/>
                <w:sz w:val="20"/>
                <w:szCs w:val="20"/>
              </w:rPr>
              <w:t>Sub_E_6</w:t>
            </w:r>
          </w:p>
        </w:tc>
        <w:tc>
          <w:tcPr>
            <w:tcW w:w="4839" w:type="dxa"/>
            <w:noWrap/>
          </w:tcPr>
          <w:p w14:paraId="13634C91"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Epidemiology-Multi-level risk factors for DR-TB (with regard to incidence, drug resistance acquisition/amplification, transmission and DR-TB treatment outcomes): Health facility/services- program</w:t>
            </w:r>
          </w:p>
        </w:tc>
        <w:tc>
          <w:tcPr>
            <w:tcW w:w="1558" w:type="dxa"/>
          </w:tcPr>
          <w:p w14:paraId="637D1C35"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E_10</w:t>
            </w:r>
          </w:p>
          <w:p w14:paraId="51B00CAC"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E_11</w:t>
            </w:r>
          </w:p>
        </w:tc>
        <w:tc>
          <w:tcPr>
            <w:tcW w:w="1210" w:type="dxa"/>
          </w:tcPr>
          <w:p w14:paraId="69E30024"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6</w:t>
            </w:r>
          </w:p>
          <w:p w14:paraId="4489673B"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13</w:t>
            </w:r>
          </w:p>
        </w:tc>
      </w:tr>
      <w:tr w:rsidR="000F6F76" w:rsidRPr="00AB09C4" w14:paraId="5D5F8D99"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4159FB90" w14:textId="77777777" w:rsidR="000F6F76" w:rsidRDefault="000F6F76" w:rsidP="000F6F76">
            <w:pPr>
              <w:ind w:left="-90"/>
              <w:rPr>
                <w:rFonts w:ascii="Verdana" w:hAnsi="Verdana"/>
                <w:sz w:val="20"/>
                <w:szCs w:val="20"/>
              </w:rPr>
            </w:pPr>
            <w:r>
              <w:rPr>
                <w:rFonts w:ascii="Verdana" w:hAnsi="Verdana"/>
                <w:sz w:val="20"/>
                <w:szCs w:val="20"/>
              </w:rPr>
              <w:t>Sub_PRR_4</w:t>
            </w:r>
          </w:p>
        </w:tc>
        <w:tc>
          <w:tcPr>
            <w:tcW w:w="4839" w:type="dxa"/>
            <w:noWrap/>
          </w:tcPr>
          <w:p w14:paraId="34149B48"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Programmatically Relevant Research-Recording and reporting, use of routine NTP data</w:t>
            </w:r>
          </w:p>
        </w:tc>
        <w:tc>
          <w:tcPr>
            <w:tcW w:w="1558" w:type="dxa"/>
          </w:tcPr>
          <w:p w14:paraId="1595D613"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PRR_8</w:t>
            </w:r>
          </w:p>
          <w:p w14:paraId="3042643B"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PRR_7</w:t>
            </w:r>
          </w:p>
        </w:tc>
        <w:tc>
          <w:tcPr>
            <w:tcW w:w="1210" w:type="dxa"/>
          </w:tcPr>
          <w:p w14:paraId="7E0BF04A"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8</w:t>
            </w:r>
          </w:p>
          <w:p w14:paraId="2B0E4450"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9</w:t>
            </w:r>
          </w:p>
        </w:tc>
      </w:tr>
      <w:tr w:rsidR="000F6F76" w:rsidRPr="00AB09C4" w14:paraId="3734997E"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35C80CEF" w14:textId="77777777" w:rsidR="000F6F76" w:rsidRDefault="000F6F76" w:rsidP="000F6F76">
            <w:pPr>
              <w:ind w:left="-90"/>
              <w:rPr>
                <w:rFonts w:ascii="Verdana" w:hAnsi="Verdana"/>
                <w:sz w:val="20"/>
                <w:szCs w:val="20"/>
              </w:rPr>
            </w:pPr>
            <w:r>
              <w:rPr>
                <w:rFonts w:ascii="Verdana" w:hAnsi="Verdana"/>
                <w:sz w:val="20"/>
                <w:szCs w:val="20"/>
              </w:rPr>
              <w:t>Sub_TS_6</w:t>
            </w:r>
          </w:p>
        </w:tc>
        <w:tc>
          <w:tcPr>
            <w:tcW w:w="4839" w:type="dxa"/>
            <w:noWrap/>
          </w:tcPr>
          <w:p w14:paraId="56A50B4F"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Treatment Strategy-Pharmacokinetics of present second line drugs and drug-drug interactions of second line drugs with ARVs</w:t>
            </w:r>
          </w:p>
        </w:tc>
        <w:tc>
          <w:tcPr>
            <w:tcW w:w="1558" w:type="dxa"/>
          </w:tcPr>
          <w:p w14:paraId="14AFB16A"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TS_6</w:t>
            </w:r>
          </w:p>
        </w:tc>
        <w:tc>
          <w:tcPr>
            <w:tcW w:w="1210" w:type="dxa"/>
          </w:tcPr>
          <w:p w14:paraId="3335EF9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5</w:t>
            </w:r>
          </w:p>
        </w:tc>
      </w:tr>
      <w:tr w:rsidR="000F6F76" w:rsidRPr="00AB09C4" w14:paraId="5318EF6F"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77F14E5D" w14:textId="77777777" w:rsidR="000F6F76" w:rsidRDefault="000F6F76" w:rsidP="000F6F76">
            <w:pPr>
              <w:ind w:left="-90"/>
              <w:rPr>
                <w:rFonts w:ascii="Verdana" w:hAnsi="Verdana"/>
                <w:sz w:val="20"/>
                <w:szCs w:val="20"/>
              </w:rPr>
            </w:pPr>
            <w:r>
              <w:rPr>
                <w:rFonts w:ascii="Verdana" w:hAnsi="Verdana"/>
                <w:sz w:val="20"/>
                <w:szCs w:val="20"/>
              </w:rPr>
              <w:t>Sub_PRR_5</w:t>
            </w:r>
          </w:p>
        </w:tc>
        <w:tc>
          <w:tcPr>
            <w:tcW w:w="4839" w:type="dxa"/>
            <w:noWrap/>
          </w:tcPr>
          <w:p w14:paraId="7F582C9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Programmatically Relevant Research-Implementation and dissemination</w:t>
            </w:r>
          </w:p>
        </w:tc>
        <w:tc>
          <w:tcPr>
            <w:tcW w:w="1558" w:type="dxa"/>
          </w:tcPr>
          <w:p w14:paraId="74B3586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PRR_9</w:t>
            </w:r>
          </w:p>
          <w:p w14:paraId="1F5410A9"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PRR_11</w:t>
            </w:r>
          </w:p>
          <w:p w14:paraId="770FECBF"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PRR_10</w:t>
            </w:r>
          </w:p>
        </w:tc>
        <w:tc>
          <w:tcPr>
            <w:tcW w:w="1210" w:type="dxa"/>
          </w:tcPr>
          <w:p w14:paraId="38FA54E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6</w:t>
            </w:r>
          </w:p>
          <w:p w14:paraId="7698AD2F"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7</w:t>
            </w:r>
          </w:p>
          <w:p w14:paraId="5A38E0E7"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13</w:t>
            </w:r>
          </w:p>
        </w:tc>
      </w:tr>
      <w:tr w:rsidR="000F6F76" w:rsidRPr="00AB09C4" w14:paraId="3E2B2BEF"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7EA65647" w14:textId="77777777" w:rsidR="000F6F76" w:rsidRDefault="000F6F76" w:rsidP="000F6F76">
            <w:pPr>
              <w:ind w:left="-90"/>
              <w:rPr>
                <w:rFonts w:ascii="Verdana" w:hAnsi="Verdana"/>
                <w:sz w:val="20"/>
                <w:szCs w:val="20"/>
              </w:rPr>
            </w:pPr>
            <w:r>
              <w:rPr>
                <w:rFonts w:ascii="Verdana" w:hAnsi="Verdana"/>
                <w:sz w:val="20"/>
                <w:szCs w:val="20"/>
              </w:rPr>
              <w:t>Sub_E_2</w:t>
            </w:r>
          </w:p>
        </w:tc>
        <w:tc>
          <w:tcPr>
            <w:tcW w:w="4839" w:type="dxa"/>
            <w:noWrap/>
          </w:tcPr>
          <w:p w14:paraId="4E48E3A5"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Epidemiology-Burden of DR-TB: Subgroups</w:t>
            </w:r>
          </w:p>
        </w:tc>
        <w:tc>
          <w:tcPr>
            <w:tcW w:w="1558" w:type="dxa"/>
          </w:tcPr>
          <w:p w14:paraId="5D520289"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E_4</w:t>
            </w:r>
          </w:p>
        </w:tc>
        <w:tc>
          <w:tcPr>
            <w:tcW w:w="1210" w:type="dxa"/>
          </w:tcPr>
          <w:p w14:paraId="2E383A8E"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5</w:t>
            </w:r>
          </w:p>
        </w:tc>
      </w:tr>
      <w:tr w:rsidR="000F6F76" w:rsidRPr="00AB09C4" w14:paraId="252C9879"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19413B34" w14:textId="77777777" w:rsidR="000F6F76" w:rsidRDefault="000F6F76" w:rsidP="000F6F76">
            <w:pPr>
              <w:ind w:left="-90"/>
              <w:rPr>
                <w:rFonts w:ascii="Verdana" w:hAnsi="Verdana"/>
                <w:sz w:val="20"/>
                <w:szCs w:val="20"/>
              </w:rPr>
            </w:pPr>
            <w:r>
              <w:rPr>
                <w:rFonts w:ascii="Verdana" w:hAnsi="Verdana"/>
                <w:sz w:val="20"/>
                <w:szCs w:val="20"/>
              </w:rPr>
              <w:t>Sub_PRR_7</w:t>
            </w:r>
          </w:p>
        </w:tc>
        <w:tc>
          <w:tcPr>
            <w:tcW w:w="4839" w:type="dxa"/>
            <w:noWrap/>
          </w:tcPr>
          <w:p w14:paraId="76890963"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Programmatically Relevant Research-Funding and commitment</w:t>
            </w:r>
          </w:p>
        </w:tc>
        <w:tc>
          <w:tcPr>
            <w:tcW w:w="1558" w:type="dxa"/>
          </w:tcPr>
          <w:p w14:paraId="023A107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PRR_13</w:t>
            </w:r>
          </w:p>
          <w:p w14:paraId="089604CA"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PRR_14</w:t>
            </w:r>
          </w:p>
        </w:tc>
        <w:tc>
          <w:tcPr>
            <w:tcW w:w="1210" w:type="dxa"/>
          </w:tcPr>
          <w:p w14:paraId="7E427A4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16</w:t>
            </w:r>
          </w:p>
          <w:p w14:paraId="5759A570"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18</w:t>
            </w:r>
          </w:p>
        </w:tc>
      </w:tr>
      <w:tr w:rsidR="000F6F76" w:rsidRPr="00AB09C4" w14:paraId="3B16ECD0"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3AE22B2E" w14:textId="77777777" w:rsidR="000F6F76" w:rsidRDefault="000F6F76" w:rsidP="000F6F76">
            <w:pPr>
              <w:ind w:left="-90"/>
              <w:rPr>
                <w:rFonts w:ascii="Verdana" w:hAnsi="Verdana"/>
                <w:sz w:val="20"/>
                <w:szCs w:val="20"/>
              </w:rPr>
            </w:pPr>
            <w:r>
              <w:rPr>
                <w:rFonts w:ascii="Verdana" w:hAnsi="Verdana"/>
                <w:sz w:val="20"/>
                <w:szCs w:val="20"/>
              </w:rPr>
              <w:t>Sub_TS_2</w:t>
            </w:r>
          </w:p>
        </w:tc>
        <w:tc>
          <w:tcPr>
            <w:tcW w:w="4839" w:type="dxa"/>
            <w:noWrap/>
          </w:tcPr>
          <w:p w14:paraId="119F59A8"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Treatment Strategy-Group 5 Drugs</w:t>
            </w:r>
          </w:p>
        </w:tc>
        <w:tc>
          <w:tcPr>
            <w:tcW w:w="1558" w:type="dxa"/>
          </w:tcPr>
          <w:p w14:paraId="293F429F"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TS_2</w:t>
            </w:r>
          </w:p>
        </w:tc>
        <w:tc>
          <w:tcPr>
            <w:tcW w:w="1210" w:type="dxa"/>
          </w:tcPr>
          <w:p w14:paraId="7AEB9743"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6</w:t>
            </w:r>
          </w:p>
        </w:tc>
      </w:tr>
      <w:tr w:rsidR="000F6F76" w:rsidRPr="00AB09C4" w14:paraId="7CE6B864"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7987AA9F" w14:textId="77777777" w:rsidR="000F6F76" w:rsidRDefault="000F6F76" w:rsidP="000F6F76">
            <w:pPr>
              <w:ind w:left="-90"/>
              <w:rPr>
                <w:rFonts w:ascii="Verdana" w:hAnsi="Verdana"/>
                <w:sz w:val="20"/>
                <w:szCs w:val="20"/>
              </w:rPr>
            </w:pPr>
            <w:r>
              <w:rPr>
                <w:rFonts w:ascii="Verdana" w:hAnsi="Verdana"/>
                <w:sz w:val="20"/>
                <w:szCs w:val="20"/>
              </w:rPr>
              <w:t>Sub_MC_3</w:t>
            </w:r>
          </w:p>
        </w:tc>
        <w:tc>
          <w:tcPr>
            <w:tcW w:w="4839" w:type="dxa"/>
            <w:noWrap/>
          </w:tcPr>
          <w:p w14:paraId="64A98567"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Management of Contacts-Health care training</w:t>
            </w:r>
          </w:p>
        </w:tc>
        <w:tc>
          <w:tcPr>
            <w:tcW w:w="1558" w:type="dxa"/>
          </w:tcPr>
          <w:p w14:paraId="566FB322"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MC_6</w:t>
            </w:r>
          </w:p>
        </w:tc>
        <w:tc>
          <w:tcPr>
            <w:tcW w:w="1210" w:type="dxa"/>
          </w:tcPr>
          <w:p w14:paraId="1637FCB7"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7</w:t>
            </w:r>
          </w:p>
        </w:tc>
      </w:tr>
      <w:tr w:rsidR="000F6F76" w:rsidRPr="00AB09C4" w14:paraId="6D06754A"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3A3CD235" w14:textId="77777777" w:rsidR="000F6F76" w:rsidRDefault="000F6F76" w:rsidP="000F6F76">
            <w:pPr>
              <w:ind w:left="-90"/>
              <w:rPr>
                <w:rFonts w:ascii="Verdana" w:hAnsi="Verdana"/>
                <w:sz w:val="20"/>
                <w:szCs w:val="20"/>
              </w:rPr>
            </w:pPr>
            <w:r>
              <w:rPr>
                <w:rFonts w:ascii="Verdana" w:hAnsi="Verdana"/>
                <w:sz w:val="20"/>
                <w:szCs w:val="20"/>
              </w:rPr>
              <w:t>Sub_TS_5</w:t>
            </w:r>
          </w:p>
        </w:tc>
        <w:tc>
          <w:tcPr>
            <w:tcW w:w="4839" w:type="dxa"/>
            <w:noWrap/>
          </w:tcPr>
          <w:p w14:paraId="4A591B16"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Treatment Strategy-Germ and host interaction</w:t>
            </w:r>
          </w:p>
        </w:tc>
        <w:tc>
          <w:tcPr>
            <w:tcW w:w="1558" w:type="dxa"/>
          </w:tcPr>
          <w:p w14:paraId="5771010B"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TS_5</w:t>
            </w:r>
          </w:p>
        </w:tc>
        <w:tc>
          <w:tcPr>
            <w:tcW w:w="1210" w:type="dxa"/>
          </w:tcPr>
          <w:p w14:paraId="2541EBF9"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7</w:t>
            </w:r>
          </w:p>
        </w:tc>
      </w:tr>
      <w:tr w:rsidR="000F6F76" w:rsidRPr="00AB09C4" w14:paraId="7BE9E8C5"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2BCE7CD0" w14:textId="77777777" w:rsidR="000F6F76" w:rsidRDefault="000F6F76" w:rsidP="000F6F76">
            <w:pPr>
              <w:ind w:left="-90"/>
              <w:rPr>
                <w:rFonts w:ascii="Verdana" w:hAnsi="Verdana"/>
                <w:sz w:val="20"/>
                <w:szCs w:val="20"/>
              </w:rPr>
            </w:pPr>
            <w:r>
              <w:rPr>
                <w:rFonts w:ascii="Verdana" w:hAnsi="Verdana"/>
                <w:sz w:val="20"/>
                <w:szCs w:val="20"/>
              </w:rPr>
              <w:t>Sub_PRR_3</w:t>
            </w:r>
          </w:p>
        </w:tc>
        <w:tc>
          <w:tcPr>
            <w:tcW w:w="4839" w:type="dxa"/>
            <w:noWrap/>
          </w:tcPr>
          <w:p w14:paraId="2B9704D1"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Programmatically Relevant Research-Infection control</w:t>
            </w:r>
          </w:p>
        </w:tc>
        <w:tc>
          <w:tcPr>
            <w:tcW w:w="1558" w:type="dxa"/>
          </w:tcPr>
          <w:p w14:paraId="5BA083D1"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PRR_4</w:t>
            </w:r>
          </w:p>
          <w:p w14:paraId="37EDC41D"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PRR_5</w:t>
            </w:r>
          </w:p>
          <w:p w14:paraId="3789688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PRR_6</w:t>
            </w:r>
          </w:p>
        </w:tc>
        <w:tc>
          <w:tcPr>
            <w:tcW w:w="1210" w:type="dxa"/>
          </w:tcPr>
          <w:p w14:paraId="2D7C9EC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5</w:t>
            </w:r>
          </w:p>
          <w:p w14:paraId="20E4CD1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15</w:t>
            </w:r>
          </w:p>
          <w:p w14:paraId="049C515C"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17</w:t>
            </w:r>
          </w:p>
        </w:tc>
      </w:tr>
      <w:tr w:rsidR="000F6F76" w:rsidRPr="00AB09C4" w14:paraId="0250CB8B" w14:textId="77777777" w:rsidTr="000F6F76">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5793D02A" w14:textId="77777777" w:rsidR="000F6F76" w:rsidRDefault="000F6F76" w:rsidP="000F6F76">
            <w:pPr>
              <w:ind w:left="-90"/>
              <w:rPr>
                <w:rFonts w:ascii="Verdana" w:hAnsi="Verdana"/>
                <w:sz w:val="20"/>
                <w:szCs w:val="20"/>
              </w:rPr>
            </w:pPr>
            <w:r>
              <w:rPr>
                <w:rFonts w:ascii="Verdana" w:hAnsi="Verdana"/>
                <w:sz w:val="20"/>
                <w:szCs w:val="20"/>
              </w:rPr>
              <w:t>Sub_PRR_6</w:t>
            </w:r>
          </w:p>
        </w:tc>
        <w:tc>
          <w:tcPr>
            <w:tcW w:w="4839" w:type="dxa"/>
            <w:noWrap/>
          </w:tcPr>
          <w:p w14:paraId="5CA5CC2C"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Programmatically Relevant Research-Coordination</w:t>
            </w:r>
          </w:p>
        </w:tc>
        <w:tc>
          <w:tcPr>
            <w:tcW w:w="1558" w:type="dxa"/>
          </w:tcPr>
          <w:p w14:paraId="5F96A9EB"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PRR_12</w:t>
            </w:r>
          </w:p>
        </w:tc>
        <w:tc>
          <w:tcPr>
            <w:tcW w:w="1210" w:type="dxa"/>
          </w:tcPr>
          <w:p w14:paraId="320198D4" w14:textId="77777777" w:rsidR="000F6F76" w:rsidRDefault="000F6F76" w:rsidP="000F6F76">
            <w:pPr>
              <w:ind w:left="-90"/>
              <w:cnfStyle w:val="000000100000" w:firstRow="0" w:lastRow="0" w:firstColumn="0" w:lastColumn="0" w:oddVBand="0" w:evenVBand="0" w:oddHBand="1" w:evenHBand="0" w:firstRowFirstColumn="0" w:firstRowLastColumn="0" w:lastRowFirstColumn="0" w:lastRowLastColumn="0"/>
              <w:rPr>
                <w:rFonts w:ascii="Verdana" w:hAnsi="Verdana"/>
                <w:sz w:val="20"/>
                <w:szCs w:val="20"/>
              </w:rPr>
            </w:pPr>
            <w:r>
              <w:rPr>
                <w:rFonts w:ascii="Verdana" w:hAnsi="Verdana"/>
                <w:sz w:val="20"/>
                <w:szCs w:val="20"/>
              </w:rPr>
              <w:t>11</w:t>
            </w:r>
          </w:p>
        </w:tc>
      </w:tr>
      <w:tr w:rsidR="000F6F76" w:rsidRPr="00AB09C4" w14:paraId="30A66094" w14:textId="77777777" w:rsidTr="000F6F76">
        <w:trPr>
          <w:cnfStyle w:val="000000010000" w:firstRow="0" w:lastRow="0" w:firstColumn="0" w:lastColumn="0" w:oddVBand="0" w:evenVBand="0" w:oddHBand="0" w:evenHBand="1"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657" w:type="dxa"/>
          </w:tcPr>
          <w:p w14:paraId="709D54C2" w14:textId="77777777" w:rsidR="000F6F76" w:rsidRDefault="000F6F76" w:rsidP="000F6F76">
            <w:pPr>
              <w:ind w:left="-90"/>
              <w:rPr>
                <w:rFonts w:ascii="Verdana" w:hAnsi="Verdana"/>
                <w:sz w:val="20"/>
                <w:szCs w:val="20"/>
              </w:rPr>
            </w:pPr>
            <w:r>
              <w:rPr>
                <w:rFonts w:ascii="Verdana" w:hAnsi="Verdana"/>
                <w:sz w:val="20"/>
                <w:szCs w:val="20"/>
              </w:rPr>
              <w:t>Sub_E_4</w:t>
            </w:r>
          </w:p>
        </w:tc>
        <w:tc>
          <w:tcPr>
            <w:tcW w:w="4839" w:type="dxa"/>
            <w:noWrap/>
          </w:tcPr>
          <w:p w14:paraId="5EC97855"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Epidemiology-Multi-level risk factors for DR-TB (with regard to incidence, drug resistance acquisition/amplification, transmission and DR-TB treatment outcomes): Organism</w:t>
            </w:r>
          </w:p>
        </w:tc>
        <w:tc>
          <w:tcPr>
            <w:tcW w:w="1558" w:type="dxa"/>
          </w:tcPr>
          <w:p w14:paraId="721A4E56"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E_7</w:t>
            </w:r>
          </w:p>
          <w:p w14:paraId="763C23F0"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E_8</w:t>
            </w:r>
          </w:p>
        </w:tc>
        <w:tc>
          <w:tcPr>
            <w:tcW w:w="1210" w:type="dxa"/>
          </w:tcPr>
          <w:p w14:paraId="7C3BA133"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10</w:t>
            </w:r>
          </w:p>
          <w:p w14:paraId="16A41AD7" w14:textId="77777777" w:rsidR="000F6F76" w:rsidRDefault="000F6F76" w:rsidP="000F6F76">
            <w:pPr>
              <w:ind w:left="-90"/>
              <w:cnfStyle w:val="000000010000" w:firstRow="0" w:lastRow="0" w:firstColumn="0" w:lastColumn="0" w:oddVBand="0" w:evenVBand="0" w:oddHBand="0" w:evenHBand="1" w:firstRowFirstColumn="0" w:firstRowLastColumn="0" w:lastRowFirstColumn="0" w:lastRowLastColumn="0"/>
              <w:rPr>
                <w:rFonts w:ascii="Verdana" w:hAnsi="Verdana"/>
                <w:sz w:val="20"/>
                <w:szCs w:val="20"/>
              </w:rPr>
            </w:pPr>
            <w:r>
              <w:rPr>
                <w:rFonts w:ascii="Verdana" w:hAnsi="Verdana"/>
                <w:sz w:val="20"/>
                <w:szCs w:val="20"/>
              </w:rPr>
              <w:t>12</w:t>
            </w:r>
          </w:p>
        </w:tc>
      </w:tr>
    </w:tbl>
    <w:p w14:paraId="79D3E9A0" w14:textId="77777777" w:rsidR="000F6F76" w:rsidRPr="000F6F76" w:rsidRDefault="000F6F76" w:rsidP="000F6F76">
      <w:pPr>
        <w:spacing w:line="480" w:lineRule="auto"/>
        <w:ind w:left="-90"/>
        <w:rPr>
          <w:rFonts w:asciiTheme="majorHAnsi" w:hAnsiTheme="majorHAnsi"/>
          <w:b/>
          <w:sz w:val="22"/>
          <w:szCs w:val="22"/>
        </w:rPr>
      </w:pPr>
    </w:p>
    <w:sectPr w:rsidR="000F6F76" w:rsidRPr="000F6F76" w:rsidSect="000F6F76">
      <w:headerReference w:type="even" r:id="rId21"/>
      <w:headerReference w:type="default" r:id="rId22"/>
      <w:footerReference w:type="even" r:id="rId23"/>
      <w:footerReference w:type="default" r:id="rId24"/>
      <w:headerReference w:type="first" r:id="rId25"/>
      <w:footerReference w:type="first" r:id="rId26"/>
      <w:pgSz w:w="12240" w:h="15840"/>
      <w:pgMar w:top="1440" w:right="1800" w:bottom="1440" w:left="108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9" w:author="Carly Rodriguez" w:date="2014-10-20T13:21:00Z" w:initials="CAR">
    <w:p w14:paraId="65FDE408" w14:textId="77777777" w:rsidR="00E44236" w:rsidRDefault="00E44236">
      <w:pPr>
        <w:pStyle w:val="CommentText"/>
      </w:pPr>
      <w:r>
        <w:rPr>
          <w:rStyle w:val="CommentReference"/>
        </w:rPr>
        <w:annotationRef/>
      </w:r>
      <w:r>
        <w:t xml:space="preserve">Since we didn’t collect demographic data we can’t really know for sure. </w:t>
      </w:r>
    </w:p>
  </w:comment>
  <w:comment w:id="92" w:author="Carly Rodriguez" w:date="2014-10-22T09:35:00Z" w:initials="CAR">
    <w:p w14:paraId="5821FB32" w14:textId="77777777" w:rsidR="00E44236" w:rsidRDefault="00E44236">
      <w:pPr>
        <w:pStyle w:val="CommentText"/>
      </w:pPr>
      <w:r>
        <w:rPr>
          <w:rStyle w:val="CommentReference"/>
        </w:rPr>
        <w:annotationRef/>
      </w:r>
      <w:r>
        <w:t xml:space="preserve">I am afraid we distributed it to many more than this, but TAG could not provide us with a number for the handful of </w:t>
      </w:r>
      <w:proofErr w:type="spellStart"/>
      <w:r>
        <w:t>listservs</w:t>
      </w:r>
      <w:proofErr w:type="spellEnd"/>
      <w:r>
        <w:t xml:space="preserve"> they blasted it to.</w:t>
      </w:r>
    </w:p>
  </w:comment>
  <w:comment w:id="112" w:author="Carly Rodriguez" w:date="2014-10-22T11:11:00Z" w:initials="CAR">
    <w:p w14:paraId="2AAE8368" w14:textId="77777777" w:rsidR="00E44236" w:rsidRDefault="00E44236">
      <w:pPr>
        <w:pStyle w:val="CommentText"/>
      </w:pPr>
      <w:r>
        <w:rPr>
          <w:rStyle w:val="CommentReference"/>
        </w:rPr>
        <w:annotationRef/>
      </w:r>
      <w:r>
        <w:t xml:space="preserve">I see some work is being presented at the Union conference, but I can’t find anything published. Arnaud </w:t>
      </w:r>
      <w:proofErr w:type="spellStart"/>
      <w:r>
        <w:t>Trebucq</w:t>
      </w:r>
      <w:proofErr w:type="spellEnd"/>
      <w:r>
        <w:t xml:space="preserve"> is presenting on it at the TREAT-TB event that Bob is chairing Thursday</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00015" w14:textId="77777777" w:rsidR="00E44236" w:rsidRDefault="00E44236" w:rsidP="000F6F76">
      <w:r>
        <w:separator/>
      </w:r>
    </w:p>
  </w:endnote>
  <w:endnote w:type="continuationSeparator" w:id="0">
    <w:p w14:paraId="61342169" w14:textId="77777777" w:rsidR="00E44236" w:rsidRDefault="00E44236" w:rsidP="000F6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5B3A981" w14:textId="77777777" w:rsidR="00C73B60" w:rsidRDefault="00C73B6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5F37EEC" w14:textId="77777777" w:rsidR="00E44236" w:rsidRPr="000F6F76" w:rsidRDefault="00B977AD">
    <w:pPr>
      <w:pStyle w:val="Footer"/>
      <w:rPr>
        <w:rFonts w:asciiTheme="majorHAnsi" w:hAnsiTheme="majorHAnsi"/>
      </w:rPr>
    </w:pPr>
    <w:r>
      <w:rPr>
        <w:rFonts w:asciiTheme="majorHAnsi" w:hAnsiTheme="majorHAnsi"/>
      </w:rPr>
      <w:t>V 1.0</w:t>
    </w:r>
    <w:r w:rsidR="00E44236" w:rsidRPr="000F6F76">
      <w:rPr>
        <w:rFonts w:asciiTheme="majorHAnsi" w:hAnsiTheme="majorHAnsi"/>
      </w:rPr>
      <w:t xml:space="preserve"> 22 Oct 2014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87738F7" w14:textId="77777777" w:rsidR="00C73B60" w:rsidRDefault="00C73B6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36EE8" w14:textId="77777777" w:rsidR="00E44236" w:rsidRDefault="00E44236" w:rsidP="000F6F76">
      <w:r>
        <w:separator/>
      </w:r>
    </w:p>
  </w:footnote>
  <w:footnote w:type="continuationSeparator" w:id="0">
    <w:p w14:paraId="6B998BCD" w14:textId="77777777" w:rsidR="00E44236" w:rsidRDefault="00E44236" w:rsidP="000F6F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0BD310" w14:textId="77777777" w:rsidR="00C73B60" w:rsidRDefault="00C73B60">
    <w:pPr>
      <w:pStyle w:val="Header"/>
    </w:pPr>
    <w:r>
      <w:rPr>
        <w:noProof/>
      </w:rPr>
      <w:pict w14:anchorId="5018AD9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C786D95" w14:textId="77777777" w:rsidR="00C73B60" w:rsidRDefault="00C73B60">
    <w:pPr>
      <w:pStyle w:val="Header"/>
    </w:pPr>
    <w:r>
      <w:rPr>
        <w:noProof/>
      </w:rPr>
      <w:pict w14:anchorId="5DC7657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9A5384C" w14:textId="77777777" w:rsidR="00C73B60" w:rsidRDefault="00C73B60">
    <w:pPr>
      <w:pStyle w:val="Header"/>
    </w:pPr>
    <w:r>
      <w:rPr>
        <w:noProof/>
      </w:rPr>
      <w:pict w14:anchorId="458DA07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0sftw5dudxvzxepewyvd5r7srdvrepfs502&quot;&gt;Research Agenda&lt;record-ids&gt;&lt;item&gt;1&lt;/item&gt;&lt;item&gt;2&lt;/item&gt;&lt;item&gt;4&lt;/item&gt;&lt;item&gt;5&lt;/item&gt;&lt;item&gt;6&lt;/item&gt;&lt;item&gt;7&lt;/item&gt;&lt;item&gt;8&lt;/item&gt;&lt;item&gt;9&lt;/item&gt;&lt;item&gt;10&lt;/item&gt;&lt;item&gt;11&lt;/item&gt;&lt;item&gt;12&lt;/item&gt;&lt;item&gt;14&lt;/item&gt;&lt;item&gt;15&lt;/item&gt;&lt;item&gt;16&lt;/item&gt;&lt;/record-ids&gt;&lt;/item&gt;&lt;/Libraries&gt;"/>
  </w:docVars>
  <w:rsids>
    <w:rsidRoot w:val="00813711"/>
    <w:rsid w:val="000204B3"/>
    <w:rsid w:val="00023060"/>
    <w:rsid w:val="000301DD"/>
    <w:rsid w:val="00030E98"/>
    <w:rsid w:val="000B2D98"/>
    <w:rsid w:val="000F6F76"/>
    <w:rsid w:val="0010783B"/>
    <w:rsid w:val="001C7BC9"/>
    <w:rsid w:val="001E6D34"/>
    <w:rsid w:val="003106A7"/>
    <w:rsid w:val="00321132"/>
    <w:rsid w:val="003343D1"/>
    <w:rsid w:val="003372BE"/>
    <w:rsid w:val="00374A69"/>
    <w:rsid w:val="003D2B36"/>
    <w:rsid w:val="003D5060"/>
    <w:rsid w:val="004246D8"/>
    <w:rsid w:val="00456C4F"/>
    <w:rsid w:val="00495D90"/>
    <w:rsid w:val="004A13F5"/>
    <w:rsid w:val="004C42C8"/>
    <w:rsid w:val="005578E5"/>
    <w:rsid w:val="00581595"/>
    <w:rsid w:val="005F0262"/>
    <w:rsid w:val="005F1407"/>
    <w:rsid w:val="005F6DA2"/>
    <w:rsid w:val="006932F2"/>
    <w:rsid w:val="006B21AE"/>
    <w:rsid w:val="006B6B33"/>
    <w:rsid w:val="00701AFA"/>
    <w:rsid w:val="00711D64"/>
    <w:rsid w:val="00730875"/>
    <w:rsid w:val="00762094"/>
    <w:rsid w:val="00777641"/>
    <w:rsid w:val="007A16BA"/>
    <w:rsid w:val="007D1D8C"/>
    <w:rsid w:val="007E2E19"/>
    <w:rsid w:val="007F550D"/>
    <w:rsid w:val="00813711"/>
    <w:rsid w:val="00821EF8"/>
    <w:rsid w:val="008367F8"/>
    <w:rsid w:val="00862B40"/>
    <w:rsid w:val="00897419"/>
    <w:rsid w:val="008E0BDB"/>
    <w:rsid w:val="008F3FF8"/>
    <w:rsid w:val="008F6B4F"/>
    <w:rsid w:val="009250D9"/>
    <w:rsid w:val="00926FBA"/>
    <w:rsid w:val="009328A1"/>
    <w:rsid w:val="00982DD2"/>
    <w:rsid w:val="009F28CD"/>
    <w:rsid w:val="00A57CC9"/>
    <w:rsid w:val="00A64EF7"/>
    <w:rsid w:val="00A772D0"/>
    <w:rsid w:val="00AC49EC"/>
    <w:rsid w:val="00B13FA5"/>
    <w:rsid w:val="00B41F1D"/>
    <w:rsid w:val="00B977AD"/>
    <w:rsid w:val="00BA7A06"/>
    <w:rsid w:val="00BE56EC"/>
    <w:rsid w:val="00C274B0"/>
    <w:rsid w:val="00C67A2E"/>
    <w:rsid w:val="00C73B60"/>
    <w:rsid w:val="00C859AB"/>
    <w:rsid w:val="00CF17D8"/>
    <w:rsid w:val="00D47435"/>
    <w:rsid w:val="00D77CE6"/>
    <w:rsid w:val="00DA5783"/>
    <w:rsid w:val="00DA7D4F"/>
    <w:rsid w:val="00DC4E36"/>
    <w:rsid w:val="00DE356D"/>
    <w:rsid w:val="00DE7DE4"/>
    <w:rsid w:val="00E44236"/>
    <w:rsid w:val="00E5355A"/>
    <w:rsid w:val="00EA325C"/>
    <w:rsid w:val="00EC215D"/>
    <w:rsid w:val="00F0678B"/>
    <w:rsid w:val="00F112DA"/>
    <w:rsid w:val="00F20559"/>
    <w:rsid w:val="00F23CA2"/>
    <w:rsid w:val="00F812F9"/>
    <w:rsid w:val="00FE0B65"/>
    <w:rsid w:val="00FE78E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806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1D8C"/>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26FBA"/>
    <w:rPr>
      <w:sz w:val="16"/>
      <w:szCs w:val="16"/>
    </w:rPr>
  </w:style>
  <w:style w:type="paragraph" w:styleId="CommentText">
    <w:name w:val="annotation text"/>
    <w:basedOn w:val="Normal"/>
    <w:link w:val="CommentTextChar"/>
    <w:uiPriority w:val="99"/>
    <w:semiHidden/>
    <w:unhideWhenUsed/>
    <w:rsid w:val="00926FBA"/>
    <w:rPr>
      <w:sz w:val="20"/>
      <w:szCs w:val="20"/>
    </w:rPr>
  </w:style>
  <w:style w:type="character" w:customStyle="1" w:styleId="CommentTextChar">
    <w:name w:val="Comment Text Char"/>
    <w:basedOn w:val="DefaultParagraphFont"/>
    <w:link w:val="CommentText"/>
    <w:uiPriority w:val="99"/>
    <w:semiHidden/>
    <w:rsid w:val="00926FBA"/>
    <w:rPr>
      <w:sz w:val="20"/>
      <w:szCs w:val="20"/>
    </w:rPr>
  </w:style>
  <w:style w:type="paragraph" w:styleId="CommentSubject">
    <w:name w:val="annotation subject"/>
    <w:basedOn w:val="CommentText"/>
    <w:next w:val="CommentText"/>
    <w:link w:val="CommentSubjectChar"/>
    <w:uiPriority w:val="99"/>
    <w:semiHidden/>
    <w:unhideWhenUsed/>
    <w:rsid w:val="00926FBA"/>
    <w:rPr>
      <w:b/>
      <w:bCs/>
    </w:rPr>
  </w:style>
  <w:style w:type="character" w:customStyle="1" w:styleId="CommentSubjectChar">
    <w:name w:val="Comment Subject Char"/>
    <w:basedOn w:val="CommentTextChar"/>
    <w:link w:val="CommentSubject"/>
    <w:uiPriority w:val="99"/>
    <w:semiHidden/>
    <w:rsid w:val="00926FBA"/>
    <w:rPr>
      <w:b/>
      <w:bCs/>
      <w:sz w:val="20"/>
      <w:szCs w:val="20"/>
    </w:rPr>
  </w:style>
  <w:style w:type="paragraph" w:styleId="BalloonText">
    <w:name w:val="Balloon Text"/>
    <w:basedOn w:val="Normal"/>
    <w:link w:val="BalloonTextChar"/>
    <w:uiPriority w:val="99"/>
    <w:semiHidden/>
    <w:unhideWhenUsed/>
    <w:rsid w:val="00926FBA"/>
    <w:rPr>
      <w:rFonts w:ascii="Tahoma" w:hAnsi="Tahoma" w:cs="Tahoma"/>
      <w:sz w:val="16"/>
      <w:szCs w:val="16"/>
    </w:rPr>
  </w:style>
  <w:style w:type="character" w:customStyle="1" w:styleId="BalloonTextChar">
    <w:name w:val="Balloon Text Char"/>
    <w:basedOn w:val="DefaultParagraphFont"/>
    <w:link w:val="BalloonText"/>
    <w:uiPriority w:val="99"/>
    <w:semiHidden/>
    <w:rsid w:val="00926FBA"/>
    <w:rPr>
      <w:rFonts w:ascii="Tahoma" w:hAnsi="Tahoma" w:cs="Tahoma"/>
      <w:sz w:val="16"/>
      <w:szCs w:val="16"/>
    </w:rPr>
  </w:style>
  <w:style w:type="paragraph" w:customStyle="1" w:styleId="EndNoteBibliographyTitle">
    <w:name w:val="EndNote Bibliography Title"/>
    <w:basedOn w:val="Normal"/>
    <w:link w:val="EndNoteBibliographyTitleChar"/>
    <w:rsid w:val="00F0678B"/>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F0678B"/>
    <w:rPr>
      <w:rFonts w:ascii="Cambria" w:hAnsi="Cambria"/>
      <w:noProof/>
    </w:rPr>
  </w:style>
  <w:style w:type="paragraph" w:customStyle="1" w:styleId="EndNoteBibliography">
    <w:name w:val="EndNote Bibliography"/>
    <w:basedOn w:val="Normal"/>
    <w:link w:val="EndNoteBibliographyChar"/>
    <w:rsid w:val="00F0678B"/>
    <w:rPr>
      <w:rFonts w:ascii="Cambria" w:hAnsi="Cambria"/>
      <w:noProof/>
    </w:rPr>
  </w:style>
  <w:style w:type="character" w:customStyle="1" w:styleId="EndNoteBibliographyChar">
    <w:name w:val="EndNote Bibliography Char"/>
    <w:basedOn w:val="DefaultParagraphFont"/>
    <w:link w:val="EndNoteBibliography"/>
    <w:rsid w:val="00F0678B"/>
    <w:rPr>
      <w:rFonts w:ascii="Cambria" w:hAnsi="Cambria"/>
      <w:noProof/>
    </w:rPr>
  </w:style>
  <w:style w:type="character" w:styleId="Hyperlink">
    <w:name w:val="Hyperlink"/>
    <w:basedOn w:val="DefaultParagraphFont"/>
    <w:uiPriority w:val="99"/>
    <w:unhideWhenUsed/>
    <w:rsid w:val="00F0678B"/>
    <w:rPr>
      <w:color w:val="0000FF" w:themeColor="hyperlink"/>
      <w:u w:val="single"/>
    </w:rPr>
  </w:style>
  <w:style w:type="paragraph" w:styleId="ListParagraph">
    <w:name w:val="List Paragraph"/>
    <w:basedOn w:val="Normal"/>
    <w:uiPriority w:val="34"/>
    <w:qFormat/>
    <w:rsid w:val="00D47435"/>
    <w:pPr>
      <w:ind w:left="720"/>
      <w:contextualSpacing/>
    </w:pPr>
  </w:style>
  <w:style w:type="table" w:styleId="LightGrid-Accent3">
    <w:name w:val="Light Grid Accent 3"/>
    <w:basedOn w:val="TableNormal"/>
    <w:uiPriority w:val="62"/>
    <w:rsid w:val="000F6F76"/>
    <w:rPr>
      <w:rFonts w:eastAsiaTheme="minorHAnsi"/>
      <w:sz w:val="22"/>
      <w:szCs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Header">
    <w:name w:val="header"/>
    <w:basedOn w:val="Normal"/>
    <w:link w:val="HeaderChar"/>
    <w:uiPriority w:val="99"/>
    <w:unhideWhenUsed/>
    <w:rsid w:val="000F6F76"/>
    <w:pPr>
      <w:tabs>
        <w:tab w:val="center" w:pos="4680"/>
        <w:tab w:val="right" w:pos="9360"/>
      </w:tabs>
    </w:pPr>
  </w:style>
  <w:style w:type="character" w:customStyle="1" w:styleId="HeaderChar">
    <w:name w:val="Header Char"/>
    <w:basedOn w:val="DefaultParagraphFont"/>
    <w:link w:val="Header"/>
    <w:uiPriority w:val="99"/>
    <w:rsid w:val="000F6F76"/>
  </w:style>
  <w:style w:type="paragraph" w:styleId="Footer">
    <w:name w:val="footer"/>
    <w:basedOn w:val="Normal"/>
    <w:link w:val="FooterChar"/>
    <w:uiPriority w:val="99"/>
    <w:unhideWhenUsed/>
    <w:rsid w:val="000F6F76"/>
    <w:pPr>
      <w:tabs>
        <w:tab w:val="center" w:pos="4680"/>
        <w:tab w:val="right" w:pos="9360"/>
      </w:tabs>
    </w:pPr>
  </w:style>
  <w:style w:type="character" w:customStyle="1" w:styleId="FooterChar">
    <w:name w:val="Footer Char"/>
    <w:basedOn w:val="DefaultParagraphFont"/>
    <w:link w:val="Footer"/>
    <w:uiPriority w:val="99"/>
    <w:rsid w:val="000F6F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1D8C"/>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26FBA"/>
    <w:rPr>
      <w:sz w:val="16"/>
      <w:szCs w:val="16"/>
    </w:rPr>
  </w:style>
  <w:style w:type="paragraph" w:styleId="CommentText">
    <w:name w:val="annotation text"/>
    <w:basedOn w:val="Normal"/>
    <w:link w:val="CommentTextChar"/>
    <w:uiPriority w:val="99"/>
    <w:semiHidden/>
    <w:unhideWhenUsed/>
    <w:rsid w:val="00926FBA"/>
    <w:rPr>
      <w:sz w:val="20"/>
      <w:szCs w:val="20"/>
    </w:rPr>
  </w:style>
  <w:style w:type="character" w:customStyle="1" w:styleId="CommentTextChar">
    <w:name w:val="Comment Text Char"/>
    <w:basedOn w:val="DefaultParagraphFont"/>
    <w:link w:val="CommentText"/>
    <w:uiPriority w:val="99"/>
    <w:semiHidden/>
    <w:rsid w:val="00926FBA"/>
    <w:rPr>
      <w:sz w:val="20"/>
      <w:szCs w:val="20"/>
    </w:rPr>
  </w:style>
  <w:style w:type="paragraph" w:styleId="CommentSubject">
    <w:name w:val="annotation subject"/>
    <w:basedOn w:val="CommentText"/>
    <w:next w:val="CommentText"/>
    <w:link w:val="CommentSubjectChar"/>
    <w:uiPriority w:val="99"/>
    <w:semiHidden/>
    <w:unhideWhenUsed/>
    <w:rsid w:val="00926FBA"/>
    <w:rPr>
      <w:b/>
      <w:bCs/>
    </w:rPr>
  </w:style>
  <w:style w:type="character" w:customStyle="1" w:styleId="CommentSubjectChar">
    <w:name w:val="Comment Subject Char"/>
    <w:basedOn w:val="CommentTextChar"/>
    <w:link w:val="CommentSubject"/>
    <w:uiPriority w:val="99"/>
    <w:semiHidden/>
    <w:rsid w:val="00926FBA"/>
    <w:rPr>
      <w:b/>
      <w:bCs/>
      <w:sz w:val="20"/>
      <w:szCs w:val="20"/>
    </w:rPr>
  </w:style>
  <w:style w:type="paragraph" w:styleId="BalloonText">
    <w:name w:val="Balloon Text"/>
    <w:basedOn w:val="Normal"/>
    <w:link w:val="BalloonTextChar"/>
    <w:uiPriority w:val="99"/>
    <w:semiHidden/>
    <w:unhideWhenUsed/>
    <w:rsid w:val="00926FBA"/>
    <w:rPr>
      <w:rFonts w:ascii="Tahoma" w:hAnsi="Tahoma" w:cs="Tahoma"/>
      <w:sz w:val="16"/>
      <w:szCs w:val="16"/>
    </w:rPr>
  </w:style>
  <w:style w:type="character" w:customStyle="1" w:styleId="BalloonTextChar">
    <w:name w:val="Balloon Text Char"/>
    <w:basedOn w:val="DefaultParagraphFont"/>
    <w:link w:val="BalloonText"/>
    <w:uiPriority w:val="99"/>
    <w:semiHidden/>
    <w:rsid w:val="00926FBA"/>
    <w:rPr>
      <w:rFonts w:ascii="Tahoma" w:hAnsi="Tahoma" w:cs="Tahoma"/>
      <w:sz w:val="16"/>
      <w:szCs w:val="16"/>
    </w:rPr>
  </w:style>
  <w:style w:type="paragraph" w:customStyle="1" w:styleId="EndNoteBibliographyTitle">
    <w:name w:val="EndNote Bibliography Title"/>
    <w:basedOn w:val="Normal"/>
    <w:link w:val="EndNoteBibliographyTitleChar"/>
    <w:rsid w:val="00F0678B"/>
    <w:pPr>
      <w:jc w:val="center"/>
    </w:pPr>
    <w:rPr>
      <w:rFonts w:ascii="Cambria" w:hAnsi="Cambria"/>
      <w:noProof/>
    </w:rPr>
  </w:style>
  <w:style w:type="character" w:customStyle="1" w:styleId="EndNoteBibliographyTitleChar">
    <w:name w:val="EndNote Bibliography Title Char"/>
    <w:basedOn w:val="DefaultParagraphFont"/>
    <w:link w:val="EndNoteBibliographyTitle"/>
    <w:rsid w:val="00F0678B"/>
    <w:rPr>
      <w:rFonts w:ascii="Cambria" w:hAnsi="Cambria"/>
      <w:noProof/>
    </w:rPr>
  </w:style>
  <w:style w:type="paragraph" w:customStyle="1" w:styleId="EndNoteBibliography">
    <w:name w:val="EndNote Bibliography"/>
    <w:basedOn w:val="Normal"/>
    <w:link w:val="EndNoteBibliographyChar"/>
    <w:rsid w:val="00F0678B"/>
    <w:rPr>
      <w:rFonts w:ascii="Cambria" w:hAnsi="Cambria"/>
      <w:noProof/>
    </w:rPr>
  </w:style>
  <w:style w:type="character" w:customStyle="1" w:styleId="EndNoteBibliographyChar">
    <w:name w:val="EndNote Bibliography Char"/>
    <w:basedOn w:val="DefaultParagraphFont"/>
    <w:link w:val="EndNoteBibliography"/>
    <w:rsid w:val="00F0678B"/>
    <w:rPr>
      <w:rFonts w:ascii="Cambria" w:hAnsi="Cambria"/>
      <w:noProof/>
    </w:rPr>
  </w:style>
  <w:style w:type="character" w:styleId="Hyperlink">
    <w:name w:val="Hyperlink"/>
    <w:basedOn w:val="DefaultParagraphFont"/>
    <w:uiPriority w:val="99"/>
    <w:unhideWhenUsed/>
    <w:rsid w:val="00F0678B"/>
    <w:rPr>
      <w:color w:val="0000FF" w:themeColor="hyperlink"/>
      <w:u w:val="single"/>
    </w:rPr>
  </w:style>
  <w:style w:type="paragraph" w:styleId="ListParagraph">
    <w:name w:val="List Paragraph"/>
    <w:basedOn w:val="Normal"/>
    <w:uiPriority w:val="34"/>
    <w:qFormat/>
    <w:rsid w:val="00D47435"/>
    <w:pPr>
      <w:ind w:left="720"/>
      <w:contextualSpacing/>
    </w:pPr>
  </w:style>
  <w:style w:type="table" w:styleId="LightGrid-Accent3">
    <w:name w:val="Light Grid Accent 3"/>
    <w:basedOn w:val="TableNormal"/>
    <w:uiPriority w:val="62"/>
    <w:rsid w:val="000F6F76"/>
    <w:rPr>
      <w:rFonts w:eastAsiaTheme="minorHAnsi"/>
      <w:sz w:val="22"/>
      <w:szCs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Header">
    <w:name w:val="header"/>
    <w:basedOn w:val="Normal"/>
    <w:link w:val="HeaderChar"/>
    <w:uiPriority w:val="99"/>
    <w:unhideWhenUsed/>
    <w:rsid w:val="000F6F76"/>
    <w:pPr>
      <w:tabs>
        <w:tab w:val="center" w:pos="4680"/>
        <w:tab w:val="right" w:pos="9360"/>
      </w:tabs>
    </w:pPr>
  </w:style>
  <w:style w:type="character" w:customStyle="1" w:styleId="HeaderChar">
    <w:name w:val="Header Char"/>
    <w:basedOn w:val="DefaultParagraphFont"/>
    <w:link w:val="Header"/>
    <w:uiPriority w:val="99"/>
    <w:rsid w:val="000F6F76"/>
  </w:style>
  <w:style w:type="paragraph" w:styleId="Footer">
    <w:name w:val="footer"/>
    <w:basedOn w:val="Normal"/>
    <w:link w:val="FooterChar"/>
    <w:uiPriority w:val="99"/>
    <w:unhideWhenUsed/>
    <w:rsid w:val="000F6F76"/>
    <w:pPr>
      <w:tabs>
        <w:tab w:val="center" w:pos="4680"/>
        <w:tab w:val="right" w:pos="9360"/>
      </w:tabs>
    </w:pPr>
  </w:style>
  <w:style w:type="character" w:customStyle="1" w:styleId="FooterChar">
    <w:name w:val="Footer Char"/>
    <w:basedOn w:val="DefaultParagraphFont"/>
    <w:link w:val="Footer"/>
    <w:uiPriority w:val="99"/>
    <w:rsid w:val="000F6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g"/><Relationship Id="rId20" Type="http://schemas.openxmlformats.org/officeDocument/2006/relationships/chart" Target="charts/chart11.xm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chart" Target="charts/chart1.xml"/><Relationship Id="rId11" Type="http://schemas.openxmlformats.org/officeDocument/2006/relationships/chart" Target="charts/chart2.xml"/><Relationship Id="rId12" Type="http://schemas.openxmlformats.org/officeDocument/2006/relationships/chart" Target="charts/chart3.xml"/><Relationship Id="rId13" Type="http://schemas.openxmlformats.org/officeDocument/2006/relationships/chart" Target="charts/chart4.xml"/><Relationship Id="rId14" Type="http://schemas.openxmlformats.org/officeDocument/2006/relationships/chart" Target="charts/chart5.xml"/><Relationship Id="rId15" Type="http://schemas.openxmlformats.org/officeDocument/2006/relationships/chart" Target="charts/chart6.xml"/><Relationship Id="rId16" Type="http://schemas.openxmlformats.org/officeDocument/2006/relationships/chart" Target="charts/chart7.xml"/><Relationship Id="rId17" Type="http://schemas.openxmlformats.org/officeDocument/2006/relationships/chart" Target="charts/chart8.xml"/><Relationship Id="rId18" Type="http://schemas.openxmlformats.org/officeDocument/2006/relationships/chart" Target="charts/chart9.xml"/><Relationship Id="rId19" Type="http://schemas.openxmlformats.org/officeDocument/2006/relationships/chart" Target="charts/chart10.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B.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C.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C.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C.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B.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C.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B.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C.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B.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C.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ar56\AppData\Local\Microsoft\Windows\Temporary%20Internet%20Files\Content.Outlook\KK3RNCGE\DataAnalysisResults_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400">
                <a:latin typeface="+mj-lt"/>
              </a:rPr>
              <a:t>Lab Support - Proportion of Participants who Selected each Question as a Priority (N=132)</a:t>
            </a:r>
          </a:p>
        </c:rich>
      </c:tx>
      <c:overlay val="0"/>
      <c:spPr>
        <a:noFill/>
        <a:ln>
          <a:noFill/>
        </a:ln>
        <a:effectLst/>
      </c:spPr>
    </c:title>
    <c:autoTitleDeleted val="0"/>
    <c:plotArea>
      <c:layout/>
      <c:barChart>
        <c:barDir val="bar"/>
        <c:grouping val="clustered"/>
        <c:varyColors val="0"/>
        <c:ser>
          <c:idx val="0"/>
          <c:order val="0"/>
          <c:tx>
            <c:strRef>
              <c:f>[DataAnalysisResults_B.xlsx]SelectionData!$C$1</c:f>
              <c:strCache>
                <c:ptCount val="1"/>
                <c:pt idx="0">
                  <c:v>Mean</c:v>
                </c:pt>
              </c:strCache>
            </c:strRef>
          </c:tx>
          <c:spPr>
            <a:solidFill>
              <a:schemeClr val="accent1">
                <a:alpha val="85000"/>
              </a:schemeClr>
            </a:solidFill>
            <a:ln w="9525" cap="flat" cmpd="sng" algn="ctr">
              <a:solidFill>
                <a:schemeClr val="lt1">
                  <a:alpha val="50000"/>
                </a:schemeClr>
              </a:solidFill>
              <a:round/>
            </a:ln>
            <a:effectLst/>
          </c:spPr>
          <c:invertIfNegative val="0"/>
          <c:dLbls>
            <c:delete val="1"/>
          </c:dLbls>
          <c:cat>
            <c:strRef>
              <c:f>[DataAnalysisResults_B.xlsx]SelectionData!$A$2:$A$11</c:f>
              <c:strCache>
                <c:ptCount val="10"/>
                <c:pt idx="0">
                  <c:v>LS_9</c:v>
                </c:pt>
                <c:pt idx="1">
                  <c:v>LS_8</c:v>
                </c:pt>
                <c:pt idx="2">
                  <c:v>LS_6</c:v>
                </c:pt>
                <c:pt idx="3">
                  <c:v>LS_7</c:v>
                </c:pt>
                <c:pt idx="4">
                  <c:v>LS_10</c:v>
                </c:pt>
                <c:pt idx="5">
                  <c:v>LS_1</c:v>
                </c:pt>
                <c:pt idx="6">
                  <c:v>LS_5</c:v>
                </c:pt>
                <c:pt idx="7">
                  <c:v>LS_3</c:v>
                </c:pt>
                <c:pt idx="8">
                  <c:v>LS_4</c:v>
                </c:pt>
                <c:pt idx="9">
                  <c:v>LS_2</c:v>
                </c:pt>
              </c:strCache>
            </c:strRef>
          </c:cat>
          <c:val>
            <c:numRef>
              <c:f>[DataAnalysisResults_B.xlsx]SelectionData!$C$2:$C$11</c:f>
              <c:numCache>
                <c:formatCode>General</c:formatCode>
                <c:ptCount val="10"/>
                <c:pt idx="0">
                  <c:v>0.3484848</c:v>
                </c:pt>
                <c:pt idx="1">
                  <c:v>0.3636364</c:v>
                </c:pt>
                <c:pt idx="2">
                  <c:v>0.3712121</c:v>
                </c:pt>
                <c:pt idx="3">
                  <c:v>0.4166667</c:v>
                </c:pt>
                <c:pt idx="4">
                  <c:v>0.4545455</c:v>
                </c:pt>
                <c:pt idx="5">
                  <c:v>0.4772727</c:v>
                </c:pt>
                <c:pt idx="6">
                  <c:v>0.5</c:v>
                </c:pt>
                <c:pt idx="7">
                  <c:v>0.530303</c:v>
                </c:pt>
                <c:pt idx="8">
                  <c:v>0.6742424</c:v>
                </c:pt>
                <c:pt idx="9">
                  <c:v>0.6893939</c:v>
                </c:pt>
              </c:numCache>
            </c:numRef>
          </c:val>
        </c:ser>
        <c:dLbls>
          <c:dLblPos val="inEnd"/>
          <c:showLegendKey val="0"/>
          <c:showVal val="1"/>
          <c:showCatName val="0"/>
          <c:showSerName val="0"/>
          <c:showPercent val="0"/>
          <c:showBubbleSize val="0"/>
        </c:dLbls>
        <c:gapWidth val="65"/>
        <c:axId val="2086684280"/>
        <c:axId val="2145112584"/>
      </c:barChart>
      <c:catAx>
        <c:axId val="208668428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j-lt"/>
                <a:ea typeface="+mn-ea"/>
                <a:cs typeface="+mn-cs"/>
              </a:defRPr>
            </a:pPr>
            <a:endParaRPr lang="en-US"/>
          </a:p>
        </c:txPr>
        <c:crossAx val="2145112584"/>
        <c:crosses val="autoZero"/>
        <c:auto val="1"/>
        <c:lblAlgn val="ctr"/>
        <c:lblOffset val="100"/>
        <c:noMultiLvlLbl val="0"/>
      </c:catAx>
      <c:valAx>
        <c:axId val="2145112584"/>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j-lt"/>
                    <a:ea typeface="+mn-ea"/>
                    <a:cs typeface="+mn-cs"/>
                  </a:defRPr>
                </a:pPr>
                <a:r>
                  <a:rPr lang="en-US">
                    <a:latin typeface="+mj-lt"/>
                  </a:rPr>
                  <a:t>Proportion of Participants</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j-lt"/>
                <a:ea typeface="+mn-ea"/>
                <a:cs typeface="+mn-cs"/>
              </a:defRPr>
            </a:pPr>
            <a:endParaRPr lang="en-US"/>
          </a:p>
        </c:txPr>
        <c:crossAx val="208668428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Management of Contacts - Average of Priority Ranking Assigned by Participants (N=113)</a:t>
            </a:r>
          </a:p>
        </c:rich>
      </c:tx>
      <c:overlay val="0"/>
      <c:spPr>
        <a:noFill/>
        <a:ln>
          <a:noFill/>
        </a:ln>
        <a:effectLst/>
      </c:spPr>
    </c:title>
    <c:autoTitleDeleted val="0"/>
    <c:plotArea>
      <c:layout/>
      <c:barChart>
        <c:barDir val="bar"/>
        <c:grouping val="clustered"/>
        <c:varyColors val="0"/>
        <c:ser>
          <c:idx val="0"/>
          <c:order val="0"/>
          <c:tx>
            <c:v>Question</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vert="horz"/>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errBars>
            <c:errBarType val="both"/>
            <c:errValType val="cust"/>
            <c:noEndCap val="0"/>
            <c:plus>
              <c:numRef>
                <c:f>'[DataAnalysisResults_C.xlsx]RankingData Recode-6'!$J$54:$J$61</c:f>
                <c:numCache>
                  <c:formatCode>General</c:formatCode>
                  <c:ptCount val="8"/>
                  <c:pt idx="0">
                    <c:v>0.272391499999999</c:v>
                  </c:pt>
                  <c:pt idx="1">
                    <c:v>0.353754</c:v>
                  </c:pt>
                  <c:pt idx="2">
                    <c:v>0.3564038</c:v>
                  </c:pt>
                  <c:pt idx="3">
                    <c:v>0.3424075</c:v>
                  </c:pt>
                  <c:pt idx="4">
                    <c:v>0.4054824</c:v>
                  </c:pt>
                  <c:pt idx="5">
                    <c:v>0.370914</c:v>
                  </c:pt>
                  <c:pt idx="6">
                    <c:v>0.3766916</c:v>
                  </c:pt>
                  <c:pt idx="7">
                    <c:v>0.3303459</c:v>
                  </c:pt>
                </c:numCache>
              </c:numRef>
            </c:plus>
            <c:minus>
              <c:numRef>
                <c:f>'[DataAnalysisResults_C.xlsx]RankingData Recode-6'!$I$54:$I$61</c:f>
                <c:numCache>
                  <c:formatCode>General</c:formatCode>
                  <c:ptCount val="8"/>
                  <c:pt idx="0">
                    <c:v>0.2723915</c:v>
                  </c:pt>
                  <c:pt idx="1">
                    <c:v>0.3537541</c:v>
                  </c:pt>
                  <c:pt idx="2">
                    <c:v>0.3564038</c:v>
                  </c:pt>
                  <c:pt idx="3">
                    <c:v>0.3424075</c:v>
                  </c:pt>
                  <c:pt idx="4">
                    <c:v>0.4054823</c:v>
                  </c:pt>
                  <c:pt idx="5">
                    <c:v>0.370914</c:v>
                  </c:pt>
                  <c:pt idx="6">
                    <c:v>0.3766917</c:v>
                  </c:pt>
                  <c:pt idx="7">
                    <c:v>0.3303459</c:v>
                  </c:pt>
                </c:numCache>
              </c:numRef>
            </c:minus>
            <c:spPr>
              <a:ln>
                <a:solidFill>
                  <a:schemeClr val="bg1">
                    <a:lumMod val="50000"/>
                  </a:schemeClr>
                </a:solidFill>
              </a:ln>
            </c:spPr>
          </c:errBars>
          <c:cat>
            <c:strRef>
              <c:f>'[DataAnalysisResults_C.xlsx]RankingData Recode-6'!$A$54:$A$61</c:f>
              <c:strCache>
                <c:ptCount val="8"/>
                <c:pt idx="0">
                  <c:v>MC_8</c:v>
                </c:pt>
                <c:pt idx="1">
                  <c:v>MC_6</c:v>
                </c:pt>
                <c:pt idx="2">
                  <c:v>MC_2</c:v>
                </c:pt>
                <c:pt idx="3">
                  <c:v>MC_4</c:v>
                </c:pt>
                <c:pt idx="4">
                  <c:v>MC_1</c:v>
                </c:pt>
                <c:pt idx="5">
                  <c:v>MC_3</c:v>
                </c:pt>
                <c:pt idx="6">
                  <c:v>MC_5</c:v>
                </c:pt>
                <c:pt idx="7">
                  <c:v>MC_7</c:v>
                </c:pt>
              </c:strCache>
            </c:strRef>
          </c:cat>
          <c:val>
            <c:numRef>
              <c:f>'[DataAnalysisResults_C.xlsx]RankingData Recode-6'!$C$54:$C$61</c:f>
              <c:numCache>
                <c:formatCode>0.00</c:formatCode>
                <c:ptCount val="8"/>
                <c:pt idx="0">
                  <c:v>5.0221239</c:v>
                </c:pt>
                <c:pt idx="1">
                  <c:v>4.402654899999998</c:v>
                </c:pt>
                <c:pt idx="2">
                  <c:v>4.2256637</c:v>
                </c:pt>
                <c:pt idx="3">
                  <c:v>4.0176991</c:v>
                </c:pt>
                <c:pt idx="4">
                  <c:v>3.8451327</c:v>
                </c:pt>
                <c:pt idx="5">
                  <c:v>3.730088499999999</c:v>
                </c:pt>
                <c:pt idx="6">
                  <c:v>3.650442499999998</c:v>
                </c:pt>
                <c:pt idx="7">
                  <c:v>3.1681416</c:v>
                </c:pt>
              </c:numCache>
            </c:numRef>
          </c:val>
        </c:ser>
        <c:dLbls>
          <c:dLblPos val="inEnd"/>
          <c:showLegendKey val="0"/>
          <c:showVal val="1"/>
          <c:showCatName val="0"/>
          <c:showSerName val="0"/>
          <c:showPercent val="0"/>
          <c:showBubbleSize val="0"/>
        </c:dLbls>
        <c:gapWidth val="65"/>
        <c:axId val="2144852376"/>
        <c:axId val="2144855960"/>
      </c:barChart>
      <c:catAx>
        <c:axId val="2144852376"/>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44855960"/>
        <c:crosses val="autoZero"/>
        <c:auto val="1"/>
        <c:lblAlgn val="ctr"/>
        <c:lblOffset val="100"/>
        <c:noMultiLvlLbl val="0"/>
      </c:catAx>
      <c:valAx>
        <c:axId val="2144855960"/>
        <c:scaling>
          <c:orientation val="minMax"/>
          <c:max val="6.0"/>
          <c:min val="1.0"/>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1=Highest Priority to 6=Lowest Priority*</a:t>
                </a:r>
              </a:p>
              <a:p>
                <a:pPr>
                  <a:defRPr/>
                </a:pPr>
                <a:r>
                  <a:rPr lang="en-US"/>
                  <a:t>(*range of selected values was 1 to 5; unselected questions were imputed to 6)</a:t>
                </a:r>
              </a:p>
            </c:rich>
          </c:tx>
          <c:layout>
            <c:manualLayout>
              <c:xMode val="edge"/>
              <c:yMode val="edge"/>
              <c:x val="0.13765157480315"/>
              <c:y val="0.858074074074074"/>
            </c:manualLayout>
          </c:layout>
          <c:overlay val="0"/>
          <c:spPr>
            <a:noFill/>
            <a:ln>
              <a:noFill/>
            </a:ln>
            <a:effectLst/>
          </c:spPr>
        </c:title>
        <c:numFmt formatCode="0.00" sourceLinked="1"/>
        <c:majorTickMark val="none"/>
        <c:minorTickMark val="none"/>
        <c:tickLblPos val="nextTo"/>
        <c:spPr>
          <a:noFill/>
          <a:ln>
            <a:noFill/>
          </a:ln>
          <a:effectLst/>
        </c:spPr>
        <c:txPr>
          <a:bodyPr rot="-60000000" vert="horz"/>
          <a:lstStyle/>
          <a:p>
            <a:pPr>
              <a:defRPr/>
            </a:pPr>
            <a:endParaRPr lang="en-US"/>
          </a:p>
        </c:txPr>
        <c:crossAx val="2144852376"/>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Subcategories - Average of Priority Ranking Assigned by Participants (N=66)</a:t>
            </a:r>
          </a:p>
        </c:rich>
      </c:tx>
      <c:overlay val="0"/>
      <c:spPr>
        <a:noFill/>
        <a:ln>
          <a:noFill/>
        </a:ln>
        <a:effectLst/>
      </c:spPr>
    </c:title>
    <c:autoTitleDeleted val="0"/>
    <c:plotArea>
      <c:layout/>
      <c:barChart>
        <c:barDir val="bar"/>
        <c:grouping val="clustered"/>
        <c:varyColors val="0"/>
        <c:ser>
          <c:idx val="0"/>
          <c:order val="0"/>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vert="horz"/>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DataLabelsRange val="1"/>
                <c15:showLeaderLines val="1"/>
                <c15:leaderLines>
                  <c:spPr>
                    <a:ln w="9525">
                      <a:solidFill>
                        <a:schemeClr val="dk1">
                          <a:lumMod val="50000"/>
                          <a:lumOff val="50000"/>
                        </a:schemeClr>
                      </a:solidFill>
                    </a:ln>
                    <a:effectLst/>
                  </c:spPr>
                </c15:leaderLines>
              </c:ext>
            </c:extLst>
          </c:dLbls>
          <c:errBars>
            <c:errBarType val="both"/>
            <c:errValType val="cust"/>
            <c:noEndCap val="0"/>
            <c:plus>
              <c:numRef>
                <c:f>'[DataAnalysisResults_C.xlsx]Subcategories Recode-6'!$J$2:$J$35</c:f>
                <c:numCache>
                  <c:formatCode>General</c:formatCode>
                  <c:ptCount val="34"/>
                  <c:pt idx="0">
                    <c:v>0.0</c:v>
                  </c:pt>
                  <c:pt idx="1">
                    <c:v>0.0424631</c:v>
                  </c:pt>
                  <c:pt idx="2">
                    <c:v>0.1059088</c:v>
                  </c:pt>
                  <c:pt idx="3">
                    <c:v>0.1512984</c:v>
                  </c:pt>
                  <c:pt idx="4">
                    <c:v>0.1196487</c:v>
                  </c:pt>
                  <c:pt idx="5">
                    <c:v>0.1596014</c:v>
                  </c:pt>
                  <c:pt idx="6">
                    <c:v>0.179058</c:v>
                  </c:pt>
                  <c:pt idx="7">
                    <c:v>0.1310954</c:v>
                  </c:pt>
                  <c:pt idx="8">
                    <c:v>0.1818778</c:v>
                  </c:pt>
                  <c:pt idx="9">
                    <c:v>0.2108512</c:v>
                  </c:pt>
                  <c:pt idx="10">
                    <c:v>0.1824867</c:v>
                  </c:pt>
                  <c:pt idx="11">
                    <c:v>0.1840624</c:v>
                  </c:pt>
                  <c:pt idx="12">
                    <c:v>0.193901800000001</c:v>
                  </c:pt>
                  <c:pt idx="13">
                    <c:v>0.2364249</c:v>
                  </c:pt>
                  <c:pt idx="14">
                    <c:v>0.212614299999999</c:v>
                  </c:pt>
                  <c:pt idx="15">
                    <c:v>0.212614299999999</c:v>
                  </c:pt>
                  <c:pt idx="16">
                    <c:v>0.2505698</c:v>
                  </c:pt>
                  <c:pt idx="17">
                    <c:v>0.268324499999999</c:v>
                  </c:pt>
                  <c:pt idx="18">
                    <c:v>0.245608600000001</c:v>
                  </c:pt>
                  <c:pt idx="19">
                    <c:v>0.2865527</c:v>
                  </c:pt>
                  <c:pt idx="20">
                    <c:v>0.3133682</c:v>
                  </c:pt>
                  <c:pt idx="21">
                    <c:v>0.291264</c:v>
                  </c:pt>
                  <c:pt idx="22">
                    <c:v>0.3356222</c:v>
                  </c:pt>
                  <c:pt idx="23">
                    <c:v>0.384593600000001</c:v>
                  </c:pt>
                  <c:pt idx="24">
                    <c:v>0.374178499999999</c:v>
                  </c:pt>
                  <c:pt idx="25">
                    <c:v>0.401088799999999</c:v>
                  </c:pt>
                  <c:pt idx="26">
                    <c:v>0.412349600000001</c:v>
                  </c:pt>
                  <c:pt idx="27">
                    <c:v>0.4063272</c:v>
                  </c:pt>
                  <c:pt idx="28">
                    <c:v>0.4251829</c:v>
                  </c:pt>
                  <c:pt idx="29">
                    <c:v>0.3984326</c:v>
                  </c:pt>
                  <c:pt idx="30">
                    <c:v>0.4466051</c:v>
                  </c:pt>
                  <c:pt idx="31">
                    <c:v>0.456479099999999</c:v>
                  </c:pt>
                  <c:pt idx="32">
                    <c:v>0.4678633</c:v>
                  </c:pt>
                  <c:pt idx="33">
                    <c:v>0.5671662</c:v>
                  </c:pt>
                </c:numCache>
              </c:numRef>
            </c:plus>
            <c:minus>
              <c:numRef>
                <c:f>'[DataAnalysisResults_C.xlsx]Subcategories Recode-6'!$I$2:$I$35</c:f>
                <c:numCache>
                  <c:formatCode>General</c:formatCode>
                  <c:ptCount val="34"/>
                  <c:pt idx="0">
                    <c:v>0.0</c:v>
                  </c:pt>
                  <c:pt idx="1">
                    <c:v>0.0424632000000003</c:v>
                  </c:pt>
                  <c:pt idx="2">
                    <c:v>0.105908800000001</c:v>
                  </c:pt>
                  <c:pt idx="3">
                    <c:v>0.1512983</c:v>
                  </c:pt>
                  <c:pt idx="4">
                    <c:v>0.119648600000001</c:v>
                  </c:pt>
                  <c:pt idx="5">
                    <c:v>0.159601400000001</c:v>
                  </c:pt>
                  <c:pt idx="6">
                    <c:v>0.179057899999999</c:v>
                  </c:pt>
                  <c:pt idx="7">
                    <c:v>0.131095299999999</c:v>
                  </c:pt>
                  <c:pt idx="8">
                    <c:v>0.181877800000001</c:v>
                  </c:pt>
                  <c:pt idx="9">
                    <c:v>0.210851099999999</c:v>
                  </c:pt>
                  <c:pt idx="10">
                    <c:v>0.182486699999999</c:v>
                  </c:pt>
                  <c:pt idx="11">
                    <c:v>0.184062399999999</c:v>
                  </c:pt>
                  <c:pt idx="12">
                    <c:v>0.1939017</c:v>
                  </c:pt>
                  <c:pt idx="13">
                    <c:v>0.236425</c:v>
                  </c:pt>
                  <c:pt idx="14">
                    <c:v>0.2126142</c:v>
                  </c:pt>
                  <c:pt idx="15">
                    <c:v>0.2126142</c:v>
                  </c:pt>
                  <c:pt idx="16">
                    <c:v>0.2505698</c:v>
                  </c:pt>
                  <c:pt idx="17">
                    <c:v>0.2683245</c:v>
                  </c:pt>
                  <c:pt idx="18">
                    <c:v>0.245608499999999</c:v>
                  </c:pt>
                  <c:pt idx="19">
                    <c:v>0.286552700000001</c:v>
                  </c:pt>
                  <c:pt idx="20">
                    <c:v>0.313368300000001</c:v>
                  </c:pt>
                  <c:pt idx="21">
                    <c:v>0.291264099999999</c:v>
                  </c:pt>
                  <c:pt idx="22">
                    <c:v>0.3356221</c:v>
                  </c:pt>
                  <c:pt idx="23">
                    <c:v>0.3845937</c:v>
                  </c:pt>
                  <c:pt idx="24">
                    <c:v>0.3741784</c:v>
                  </c:pt>
                  <c:pt idx="25">
                    <c:v>0.401088700000001</c:v>
                  </c:pt>
                  <c:pt idx="26">
                    <c:v>0.4123496</c:v>
                  </c:pt>
                  <c:pt idx="27">
                    <c:v>0.4063272</c:v>
                  </c:pt>
                  <c:pt idx="28">
                    <c:v>0.425182899999999</c:v>
                  </c:pt>
                  <c:pt idx="29">
                    <c:v>0.3984327</c:v>
                  </c:pt>
                  <c:pt idx="30">
                    <c:v>0.4466052</c:v>
                  </c:pt>
                  <c:pt idx="31">
                    <c:v>0.456479000000001</c:v>
                  </c:pt>
                  <c:pt idx="32">
                    <c:v>0.4678633</c:v>
                  </c:pt>
                  <c:pt idx="33">
                    <c:v>0.5671661</c:v>
                  </c:pt>
                </c:numCache>
              </c:numRef>
            </c:minus>
            <c:spPr>
              <a:ln>
                <a:solidFill>
                  <a:schemeClr val="bg1">
                    <a:lumMod val="50000"/>
                  </a:schemeClr>
                </a:solidFill>
              </a:ln>
            </c:spPr>
          </c:errBars>
          <c:cat>
            <c:strRef>
              <c:f>'[DataAnalysisResults_C.xlsx]Subcategories Recode-6'!$A$2:$A$35</c:f>
              <c:strCache>
                <c:ptCount val="34"/>
                <c:pt idx="0">
                  <c:v>Sub_E_4</c:v>
                </c:pt>
                <c:pt idx="1">
                  <c:v>Sub_PRR_6</c:v>
                </c:pt>
                <c:pt idx="2">
                  <c:v>Sub_PRR_3</c:v>
                </c:pt>
                <c:pt idx="3">
                  <c:v>Sub_TS_5</c:v>
                </c:pt>
                <c:pt idx="4">
                  <c:v>Sub_MC_3</c:v>
                </c:pt>
                <c:pt idx="5">
                  <c:v>Sub_TS_2</c:v>
                </c:pt>
                <c:pt idx="6">
                  <c:v>Sub_E_2</c:v>
                </c:pt>
                <c:pt idx="7">
                  <c:v>Sub_PRR_7</c:v>
                </c:pt>
                <c:pt idx="8">
                  <c:v>Sub_PRR_5</c:v>
                </c:pt>
                <c:pt idx="9">
                  <c:v>Sub_PRR_4</c:v>
                </c:pt>
                <c:pt idx="10">
                  <c:v>Sub_TS_6</c:v>
                </c:pt>
                <c:pt idx="11">
                  <c:v>Sub_E_6</c:v>
                </c:pt>
                <c:pt idx="12">
                  <c:v>Sub_TS_4</c:v>
                </c:pt>
                <c:pt idx="13">
                  <c:v>Sub_LS_4</c:v>
                </c:pt>
                <c:pt idx="14">
                  <c:v>Sub_E_5</c:v>
                </c:pt>
                <c:pt idx="15">
                  <c:v>Sub_E_7</c:v>
                </c:pt>
                <c:pt idx="16">
                  <c:v>Sub_LS_3</c:v>
                </c:pt>
                <c:pt idx="17">
                  <c:v>Sub_PRR_8</c:v>
                </c:pt>
                <c:pt idx="18">
                  <c:v>Sub_E_3</c:v>
                </c:pt>
                <c:pt idx="19">
                  <c:v>Sub_E_1</c:v>
                </c:pt>
                <c:pt idx="20">
                  <c:v>Sub_PRR_9</c:v>
                </c:pt>
                <c:pt idx="21">
                  <c:v>Sub_MC_4</c:v>
                </c:pt>
                <c:pt idx="22">
                  <c:v>Sub_MC_2</c:v>
                </c:pt>
                <c:pt idx="23">
                  <c:v>Sub_LS_5</c:v>
                </c:pt>
                <c:pt idx="24">
                  <c:v>Sub_TS_7</c:v>
                </c:pt>
                <c:pt idx="25">
                  <c:v>Sub_PRR_2</c:v>
                </c:pt>
                <c:pt idx="26">
                  <c:v>Sub_PRR_1</c:v>
                </c:pt>
                <c:pt idx="27">
                  <c:v>Sub_TS_3</c:v>
                </c:pt>
                <c:pt idx="28">
                  <c:v>Sub_LS_2</c:v>
                </c:pt>
                <c:pt idx="29">
                  <c:v>Sub_E_8</c:v>
                </c:pt>
                <c:pt idx="30">
                  <c:v>Sub_PRR_10</c:v>
                </c:pt>
                <c:pt idx="31">
                  <c:v>Sub_MC_1</c:v>
                </c:pt>
                <c:pt idx="32">
                  <c:v>Sub_LS_1</c:v>
                </c:pt>
                <c:pt idx="33">
                  <c:v>Sub_TS_1</c:v>
                </c:pt>
              </c:strCache>
            </c:strRef>
          </c:cat>
          <c:val>
            <c:numRef>
              <c:f>'[DataAnalysisResults_C.xlsx]Subcategories Recode-6'!$C$2:$C$35</c:f>
              <c:numCache>
                <c:formatCode>0.00</c:formatCode>
                <c:ptCount val="34"/>
                <c:pt idx="0">
                  <c:v>6.0</c:v>
                </c:pt>
                <c:pt idx="1">
                  <c:v>5.969697</c:v>
                </c:pt>
                <c:pt idx="2">
                  <c:v>5.9469697</c:v>
                </c:pt>
                <c:pt idx="3">
                  <c:v>5.9242424</c:v>
                </c:pt>
                <c:pt idx="4">
                  <c:v>5.8863636</c:v>
                </c:pt>
                <c:pt idx="5">
                  <c:v>5.8863636</c:v>
                </c:pt>
                <c:pt idx="6">
                  <c:v>5.848484799999998</c:v>
                </c:pt>
                <c:pt idx="7">
                  <c:v>5.848484799999998</c:v>
                </c:pt>
                <c:pt idx="8">
                  <c:v>5.8409091</c:v>
                </c:pt>
                <c:pt idx="9">
                  <c:v>5.818181799999998</c:v>
                </c:pt>
                <c:pt idx="10">
                  <c:v>5.818181799999998</c:v>
                </c:pt>
                <c:pt idx="11">
                  <c:v>5.803030299999998</c:v>
                </c:pt>
                <c:pt idx="12">
                  <c:v>5.803030299999998</c:v>
                </c:pt>
                <c:pt idx="13">
                  <c:v>5.757575799999998</c:v>
                </c:pt>
                <c:pt idx="14">
                  <c:v>5.742424199999998</c:v>
                </c:pt>
                <c:pt idx="15">
                  <c:v>5.742424199999998</c:v>
                </c:pt>
                <c:pt idx="16">
                  <c:v>5.712121199999998</c:v>
                </c:pt>
                <c:pt idx="17">
                  <c:v>5.6969697</c:v>
                </c:pt>
                <c:pt idx="18">
                  <c:v>5.6893939</c:v>
                </c:pt>
                <c:pt idx="19">
                  <c:v>5.681818199999998</c:v>
                </c:pt>
                <c:pt idx="20">
                  <c:v>5.5757576</c:v>
                </c:pt>
                <c:pt idx="21">
                  <c:v>5.507575799999998</c:v>
                </c:pt>
                <c:pt idx="22">
                  <c:v>5.462121199999999</c:v>
                </c:pt>
                <c:pt idx="23">
                  <c:v>5.2727273</c:v>
                </c:pt>
                <c:pt idx="24">
                  <c:v>5.2272727</c:v>
                </c:pt>
                <c:pt idx="25">
                  <c:v>5.212121199999999</c:v>
                </c:pt>
                <c:pt idx="26">
                  <c:v>5.1893939</c:v>
                </c:pt>
                <c:pt idx="27">
                  <c:v>5.159090899999998</c:v>
                </c:pt>
                <c:pt idx="28">
                  <c:v>5.068181799999998</c:v>
                </c:pt>
                <c:pt idx="29">
                  <c:v>5.007575799999998</c:v>
                </c:pt>
                <c:pt idx="30">
                  <c:v>4.878787899999998</c:v>
                </c:pt>
                <c:pt idx="31">
                  <c:v>4.742424199999998</c:v>
                </c:pt>
                <c:pt idx="32">
                  <c:v>4.6969697</c:v>
                </c:pt>
                <c:pt idx="33">
                  <c:v>3.2954545</c:v>
                </c:pt>
              </c:numCache>
            </c:numRef>
          </c:val>
          <c:extLst>
            <c:ext xmlns:c15="http://schemas.microsoft.com/office/drawing/2012/chart" uri="{02D57815-91ED-43cb-92C2-25804820EDAC}">
              <c15:datalabelsRange>
                <c15:f>'Recoded Subcategories'!$C$2:$C$35</c15:f>
                <c15:dlblRangeCache>
                  <c:ptCount val="34"/>
                  <c:pt idx="0">
                    <c:v>5.99</c:v>
                  </c:pt>
                  <c:pt idx="1">
                    <c:v>5.96</c:v>
                  </c:pt>
                  <c:pt idx="2">
                    <c:v>5.94</c:v>
                  </c:pt>
                  <c:pt idx="3">
                    <c:v>5.91</c:v>
                  </c:pt>
                  <c:pt idx="4">
                    <c:v>5.88</c:v>
                  </c:pt>
                  <c:pt idx="5">
                    <c:v>5.88</c:v>
                  </c:pt>
                  <c:pt idx="6">
                    <c:v>5.84</c:v>
                  </c:pt>
                  <c:pt idx="7">
                    <c:v>5.84</c:v>
                  </c:pt>
                  <c:pt idx="8">
                    <c:v>5.83</c:v>
                  </c:pt>
                  <c:pt idx="9">
                    <c:v>5.81</c:v>
                  </c:pt>
                  <c:pt idx="10">
                    <c:v>5.81</c:v>
                  </c:pt>
                  <c:pt idx="11">
                    <c:v>5.79</c:v>
                  </c:pt>
                  <c:pt idx="12">
                    <c:v>5.79</c:v>
                  </c:pt>
                  <c:pt idx="13">
                    <c:v>5.75</c:v>
                  </c:pt>
                  <c:pt idx="14">
                    <c:v>5.73</c:v>
                  </c:pt>
                  <c:pt idx="15">
                    <c:v>5.73</c:v>
                  </c:pt>
                  <c:pt idx="16">
                    <c:v>5.70</c:v>
                  </c:pt>
                  <c:pt idx="17">
                    <c:v>5.69</c:v>
                  </c:pt>
                  <c:pt idx="18">
                    <c:v>5.68</c:v>
                  </c:pt>
                  <c:pt idx="19">
                    <c:v>5.67</c:v>
                  </c:pt>
                  <c:pt idx="20">
                    <c:v>5.57</c:v>
                  </c:pt>
                  <c:pt idx="21">
                    <c:v>5.50</c:v>
                  </c:pt>
                  <c:pt idx="22">
                    <c:v>5.45</c:v>
                  </c:pt>
                  <c:pt idx="23">
                    <c:v>5.26</c:v>
                  </c:pt>
                  <c:pt idx="24">
                    <c:v>5.22</c:v>
                  </c:pt>
                  <c:pt idx="25">
                    <c:v>5.20</c:v>
                  </c:pt>
                  <c:pt idx="26">
                    <c:v>5.18</c:v>
                  </c:pt>
                  <c:pt idx="27">
                    <c:v>5.15</c:v>
                  </c:pt>
                  <c:pt idx="28">
                    <c:v>5.06</c:v>
                  </c:pt>
                  <c:pt idx="29">
                    <c:v>5.00</c:v>
                  </c:pt>
                  <c:pt idx="30">
                    <c:v>4.87</c:v>
                  </c:pt>
                  <c:pt idx="31">
                    <c:v>4.74</c:v>
                  </c:pt>
                  <c:pt idx="32">
                    <c:v>4.69</c:v>
                  </c:pt>
                  <c:pt idx="33">
                    <c:v>3.29</c:v>
                  </c:pt>
                </c15:dlblRangeCache>
              </c15:datalabelsRange>
            </c:ext>
          </c:extLst>
        </c:ser>
        <c:dLbls>
          <c:showLegendKey val="0"/>
          <c:showVal val="1"/>
          <c:showCatName val="0"/>
          <c:showSerName val="0"/>
          <c:showPercent val="0"/>
          <c:showBubbleSize val="0"/>
        </c:dLbls>
        <c:gapWidth val="65"/>
        <c:axId val="2144832168"/>
        <c:axId val="2144901528"/>
      </c:barChart>
      <c:catAx>
        <c:axId val="2144832168"/>
        <c:scaling>
          <c:orientation val="minMax"/>
        </c:scaling>
        <c:delete val="0"/>
        <c:axPos val="l"/>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44901528"/>
        <c:crosses val="autoZero"/>
        <c:auto val="1"/>
        <c:lblAlgn val="ctr"/>
        <c:lblOffset val="100"/>
        <c:noMultiLvlLbl val="0"/>
      </c:catAx>
      <c:valAx>
        <c:axId val="2144901528"/>
        <c:scaling>
          <c:orientation val="minMax"/>
          <c:max val="6.0"/>
          <c:min val="1.0"/>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1=Highest Priority to 6=Lowest Priority*</a:t>
                </a:r>
              </a:p>
              <a:p>
                <a:pPr>
                  <a:defRPr/>
                </a:pPr>
                <a:r>
                  <a:rPr lang="en-US"/>
                  <a:t>(*range of selected values was 1 to 5; unselected questions were imputed to 6)</a:t>
                </a:r>
              </a:p>
            </c:rich>
          </c:tx>
          <c:overlay val="0"/>
          <c:spPr>
            <a:noFill/>
            <a:ln>
              <a:noFill/>
            </a:ln>
            <a:effectLst/>
          </c:spPr>
        </c:title>
        <c:numFmt formatCode="0.00" sourceLinked="1"/>
        <c:majorTickMark val="none"/>
        <c:minorTickMark val="none"/>
        <c:tickLblPos val="nextTo"/>
        <c:spPr>
          <a:noFill/>
          <a:ln>
            <a:noFill/>
          </a:ln>
          <a:effectLst/>
        </c:spPr>
        <c:txPr>
          <a:bodyPr rot="-60000000" vert="horz"/>
          <a:lstStyle/>
          <a:p>
            <a:pPr>
              <a:defRPr/>
            </a:pPr>
            <a:endParaRPr lang="en-US"/>
          </a:p>
        </c:txPr>
        <c:crossAx val="2144832168"/>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n-US" sz="1400"/>
              <a:t>Lab Support-  Average of Priority Ranking Assigned by Participants (N=132)</a:t>
            </a:r>
          </a:p>
        </c:rich>
      </c:tx>
      <c:overlay val="0"/>
      <c:spPr>
        <a:noFill/>
        <a:ln>
          <a:noFill/>
        </a:ln>
        <a:effectLst/>
      </c:spPr>
    </c:title>
    <c:autoTitleDeleted val="0"/>
    <c:plotArea>
      <c:layout/>
      <c:barChart>
        <c:barDir val="bar"/>
        <c:grouping val="clustered"/>
        <c:varyColors val="0"/>
        <c:ser>
          <c:idx val="0"/>
          <c:order val="0"/>
          <c:tx>
            <c:v>Question</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vert="horz"/>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DataLabelsRange val="1"/>
                <c15:showLeaderLines val="1"/>
                <c15:leaderLines>
                  <c:spPr>
                    <a:ln w="9525">
                      <a:solidFill>
                        <a:schemeClr val="dk1">
                          <a:lumMod val="50000"/>
                          <a:lumOff val="50000"/>
                        </a:schemeClr>
                      </a:solidFill>
                    </a:ln>
                    <a:effectLst/>
                  </c:spPr>
                </c15:leaderLines>
              </c:ext>
            </c:extLst>
          </c:dLbls>
          <c:errBars>
            <c:errBarType val="both"/>
            <c:errValType val="cust"/>
            <c:noEndCap val="0"/>
            <c:plus>
              <c:numRef>
                <c:f>'[DataAnalysisResults_C.xlsx]RankingData Recode-6'!$J$2:$J$11</c:f>
                <c:numCache>
                  <c:formatCode>General</c:formatCode>
                  <c:ptCount val="10"/>
                  <c:pt idx="0">
                    <c:v>0.254503000000001</c:v>
                  </c:pt>
                  <c:pt idx="1">
                    <c:v>0.249873999999999</c:v>
                  </c:pt>
                  <c:pt idx="2">
                    <c:v>0.2821333</c:v>
                  </c:pt>
                  <c:pt idx="3">
                    <c:v>0.3062874</c:v>
                  </c:pt>
                  <c:pt idx="4">
                    <c:v>0.3248581</c:v>
                  </c:pt>
                  <c:pt idx="5">
                    <c:v>0.3134745</c:v>
                  </c:pt>
                  <c:pt idx="6">
                    <c:v>0.3563388</c:v>
                  </c:pt>
                  <c:pt idx="7">
                    <c:v>0.351226700000001</c:v>
                  </c:pt>
                  <c:pt idx="8">
                    <c:v>0.3326108</c:v>
                  </c:pt>
                  <c:pt idx="9">
                    <c:v>0.3509215</c:v>
                  </c:pt>
                </c:numCache>
              </c:numRef>
            </c:plus>
            <c:minus>
              <c:numRef>
                <c:f>'[DataAnalysisResults_C.xlsx]RankingData Recode-6'!$I$2:$I$11</c:f>
                <c:numCache>
                  <c:formatCode>General</c:formatCode>
                  <c:ptCount val="10"/>
                  <c:pt idx="0">
                    <c:v>0.254502899999999</c:v>
                  </c:pt>
                  <c:pt idx="1">
                    <c:v>0.2498741</c:v>
                  </c:pt>
                  <c:pt idx="2">
                    <c:v>0.2821334</c:v>
                  </c:pt>
                  <c:pt idx="3">
                    <c:v>0.306287500000001</c:v>
                  </c:pt>
                  <c:pt idx="4">
                    <c:v>0.324858099999999</c:v>
                  </c:pt>
                  <c:pt idx="5">
                    <c:v>0.3134746</c:v>
                  </c:pt>
                  <c:pt idx="6">
                    <c:v>0.3563388</c:v>
                  </c:pt>
                  <c:pt idx="7">
                    <c:v>0.3512266</c:v>
                  </c:pt>
                  <c:pt idx="8">
                    <c:v>0.3326109</c:v>
                  </c:pt>
                  <c:pt idx="9">
                    <c:v>0.3509214</c:v>
                  </c:pt>
                </c:numCache>
              </c:numRef>
            </c:minus>
            <c:spPr>
              <a:ln>
                <a:solidFill>
                  <a:schemeClr val="bg1">
                    <a:lumMod val="50000"/>
                  </a:schemeClr>
                </a:solidFill>
              </a:ln>
            </c:spPr>
          </c:errBars>
          <c:cat>
            <c:strRef>
              <c:f>'[DataAnalysisResults_C.xlsx]RankingData Recode-6'!$A$2:$A$10</c:f>
              <c:strCache>
                <c:ptCount val="9"/>
                <c:pt idx="0">
                  <c:v>LS_9</c:v>
                </c:pt>
                <c:pt idx="1">
                  <c:v>LS_7</c:v>
                </c:pt>
                <c:pt idx="2">
                  <c:v>LS_8</c:v>
                </c:pt>
                <c:pt idx="3">
                  <c:v>LS_6</c:v>
                </c:pt>
                <c:pt idx="4">
                  <c:v>LS_10</c:v>
                </c:pt>
                <c:pt idx="5">
                  <c:v>LS_5</c:v>
                </c:pt>
                <c:pt idx="6">
                  <c:v>LS_1</c:v>
                </c:pt>
                <c:pt idx="7">
                  <c:v>LS_3</c:v>
                </c:pt>
                <c:pt idx="8">
                  <c:v>LS_4</c:v>
                </c:pt>
              </c:strCache>
            </c:strRef>
          </c:cat>
          <c:val>
            <c:numRef>
              <c:f>'[DataAnalysisResults_C.xlsx]RankingData Recode-6'!$C$2:$C$11</c:f>
              <c:numCache>
                <c:formatCode>0.00</c:formatCode>
                <c:ptCount val="10"/>
                <c:pt idx="0">
                  <c:v>5.064393899999998</c:v>
                </c:pt>
                <c:pt idx="1">
                  <c:v>4.9318182</c:v>
                </c:pt>
                <c:pt idx="2">
                  <c:v>4.901515199999999</c:v>
                </c:pt>
                <c:pt idx="3">
                  <c:v>4.7916667</c:v>
                </c:pt>
                <c:pt idx="4">
                  <c:v>4.5378788</c:v>
                </c:pt>
                <c:pt idx="5">
                  <c:v>4.4356061</c:v>
                </c:pt>
                <c:pt idx="6">
                  <c:v>4.155303</c:v>
                </c:pt>
                <c:pt idx="7">
                  <c:v>4.0833333</c:v>
                </c:pt>
                <c:pt idx="8">
                  <c:v>3.666666699999999</c:v>
                </c:pt>
                <c:pt idx="9">
                  <c:v>3.3181818</c:v>
                </c:pt>
              </c:numCache>
            </c:numRef>
          </c:val>
          <c:extLst>
            <c:ext xmlns:c15="http://schemas.microsoft.com/office/drawing/2012/chart" uri="{02D57815-91ED-43cb-92C2-25804820EDAC}">
              <c15:datalabelsRange>
                <c15:f>'Recoding week Oct16'!$C$2:$C$11</c15:f>
                <c15:dlblRangeCache>
                  <c:ptCount val="10"/>
                  <c:pt idx="0">
                    <c:v>5.06</c:v>
                  </c:pt>
                  <c:pt idx="1">
                    <c:v>4.93</c:v>
                  </c:pt>
                  <c:pt idx="2">
                    <c:v>4.90</c:v>
                  </c:pt>
                  <c:pt idx="3">
                    <c:v>4.79</c:v>
                  </c:pt>
                  <c:pt idx="4">
                    <c:v>4.53</c:v>
                  </c:pt>
                  <c:pt idx="5">
                    <c:v>4.43</c:v>
                  </c:pt>
                  <c:pt idx="6">
                    <c:v>4.15</c:v>
                  </c:pt>
                  <c:pt idx="7">
                    <c:v>4.08</c:v>
                  </c:pt>
                  <c:pt idx="8">
                    <c:v>3.66</c:v>
                  </c:pt>
                  <c:pt idx="9">
                    <c:v>3.32</c:v>
                  </c:pt>
                </c15:dlblRangeCache>
              </c15:datalabelsRange>
            </c:ext>
          </c:extLst>
        </c:ser>
        <c:dLbls>
          <c:dLblPos val="inEnd"/>
          <c:showLegendKey val="0"/>
          <c:showVal val="1"/>
          <c:showCatName val="0"/>
          <c:showSerName val="0"/>
          <c:showPercent val="0"/>
          <c:showBubbleSize val="0"/>
        </c:dLbls>
        <c:gapWidth val="65"/>
        <c:axId val="2144774264"/>
        <c:axId val="2144777992"/>
      </c:barChart>
      <c:catAx>
        <c:axId val="214477426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44777992"/>
        <c:crosses val="autoZero"/>
        <c:auto val="1"/>
        <c:lblAlgn val="ctr"/>
        <c:lblOffset val="100"/>
        <c:noMultiLvlLbl val="0"/>
      </c:catAx>
      <c:valAx>
        <c:axId val="2144777992"/>
        <c:scaling>
          <c:orientation val="minMax"/>
          <c:min val="1.0"/>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1=Highest Priority to 6=Lowest Priority*</a:t>
                </a:r>
              </a:p>
              <a:p>
                <a:pPr>
                  <a:defRPr/>
                </a:pPr>
                <a:r>
                  <a:rPr lang="en-US"/>
                  <a:t>(*range of selected values was 1 to 5; unselected questions were imputed to 6)</a:t>
                </a:r>
              </a:p>
            </c:rich>
          </c:tx>
          <c:overlay val="0"/>
          <c:spPr>
            <a:noFill/>
            <a:ln>
              <a:noFill/>
            </a:ln>
            <a:effectLst/>
          </c:spPr>
        </c:title>
        <c:numFmt formatCode="0.00" sourceLinked="1"/>
        <c:majorTickMark val="none"/>
        <c:minorTickMark val="none"/>
        <c:tickLblPos val="nextTo"/>
        <c:spPr>
          <a:noFill/>
          <a:ln>
            <a:noFill/>
          </a:ln>
          <a:effectLst/>
        </c:spPr>
        <c:txPr>
          <a:bodyPr rot="-60000000" vert="horz"/>
          <a:lstStyle/>
          <a:p>
            <a:pPr>
              <a:defRPr/>
            </a:pPr>
            <a:endParaRPr lang="en-US"/>
          </a:p>
        </c:txPr>
        <c:crossAx val="2144774264"/>
        <c:crosses val="autoZero"/>
        <c:crossBetween val="between"/>
        <c:majorUnit val="1.0"/>
        <c:minorUnit val="0.5"/>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Treatment Strategy- Proportion of Participants who Selected each Question as a Priority (N=126)</a:t>
            </a:r>
          </a:p>
        </c:rich>
      </c:tx>
      <c:overlay val="0"/>
      <c:spPr>
        <a:noFill/>
        <a:ln>
          <a:noFill/>
        </a:ln>
        <a:effectLst/>
      </c:sp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delete val="1"/>
          </c:dLbls>
          <c:cat>
            <c:strRef>
              <c:f>[DataAnalysisResults_B.xlsx]SelectionData!$A$12:$A$18</c:f>
              <c:strCache>
                <c:ptCount val="7"/>
                <c:pt idx="0">
                  <c:v>TS_5</c:v>
                </c:pt>
                <c:pt idx="1">
                  <c:v>TS_2</c:v>
                </c:pt>
                <c:pt idx="2">
                  <c:v>TS_6</c:v>
                </c:pt>
                <c:pt idx="3">
                  <c:v>TS_4</c:v>
                </c:pt>
                <c:pt idx="4">
                  <c:v>TS_3</c:v>
                </c:pt>
                <c:pt idx="5">
                  <c:v>TS_1</c:v>
                </c:pt>
                <c:pt idx="6">
                  <c:v>TS_7</c:v>
                </c:pt>
              </c:strCache>
            </c:strRef>
          </c:cat>
          <c:val>
            <c:numRef>
              <c:f>[DataAnalysisResults_B.xlsx]SelectionData!$C$12:$C$18</c:f>
              <c:numCache>
                <c:formatCode>General</c:formatCode>
                <c:ptCount val="7"/>
                <c:pt idx="0">
                  <c:v>0.2777778</c:v>
                </c:pt>
                <c:pt idx="1">
                  <c:v>0.5238095</c:v>
                </c:pt>
                <c:pt idx="2">
                  <c:v>0.6984127</c:v>
                </c:pt>
                <c:pt idx="3">
                  <c:v>0.7539683</c:v>
                </c:pt>
                <c:pt idx="4">
                  <c:v>0.8015873</c:v>
                </c:pt>
                <c:pt idx="5">
                  <c:v>0.8730159</c:v>
                </c:pt>
                <c:pt idx="6">
                  <c:v>0.8888889</c:v>
                </c:pt>
              </c:numCache>
            </c:numRef>
          </c:val>
        </c:ser>
        <c:dLbls>
          <c:dLblPos val="inEnd"/>
          <c:showLegendKey val="0"/>
          <c:showVal val="1"/>
          <c:showCatName val="0"/>
          <c:showSerName val="0"/>
          <c:showPercent val="0"/>
          <c:showBubbleSize val="0"/>
        </c:dLbls>
        <c:gapWidth val="65"/>
        <c:axId val="2107093144"/>
        <c:axId val="2107078872"/>
      </c:barChart>
      <c:catAx>
        <c:axId val="210709314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07078872"/>
        <c:crosses val="autoZero"/>
        <c:auto val="1"/>
        <c:lblAlgn val="ctr"/>
        <c:lblOffset val="100"/>
        <c:noMultiLvlLbl val="0"/>
      </c:catAx>
      <c:valAx>
        <c:axId val="2107078872"/>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Proportion of Participants</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107093144"/>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Treatment Strategy- Average of Priority Ranking Assigned by Participants (N=126)</a:t>
            </a:r>
          </a:p>
        </c:rich>
      </c:tx>
      <c:overlay val="0"/>
      <c:spPr>
        <a:noFill/>
        <a:ln>
          <a:noFill/>
        </a:ln>
        <a:effectLst/>
      </c:spPr>
    </c:title>
    <c:autoTitleDeleted val="0"/>
    <c:plotArea>
      <c:layout/>
      <c:barChart>
        <c:barDir val="bar"/>
        <c:grouping val="clustered"/>
        <c:varyColors val="0"/>
        <c:ser>
          <c:idx val="0"/>
          <c:order val="0"/>
          <c:tx>
            <c:v>Questions</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vert="horz"/>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errBars>
            <c:errBarType val="both"/>
            <c:errValType val="cust"/>
            <c:noEndCap val="0"/>
            <c:plus>
              <c:numRef>
                <c:f>'[DataAnalysisResults_C.xlsx]RankingData Recode-6'!$J$13:$J$19</c:f>
                <c:numCache>
                  <c:formatCode>General</c:formatCode>
                  <c:ptCount val="7"/>
                  <c:pt idx="0">
                    <c:v>0.2707764</c:v>
                  </c:pt>
                  <c:pt idx="1">
                    <c:v>0.3093292</c:v>
                  </c:pt>
                  <c:pt idx="2">
                    <c:v>0.290432800000001</c:v>
                  </c:pt>
                  <c:pt idx="3">
                    <c:v>0.3007394</c:v>
                  </c:pt>
                  <c:pt idx="4">
                    <c:v>0.3306944</c:v>
                  </c:pt>
                  <c:pt idx="5">
                    <c:v>0.2916773</c:v>
                  </c:pt>
                  <c:pt idx="6">
                    <c:v>0.2974664</c:v>
                  </c:pt>
                </c:numCache>
              </c:numRef>
            </c:plus>
            <c:minus>
              <c:numRef>
                <c:f>'[DataAnalysisResults_C.xlsx]RankingData Recode-6'!$I$13:$I$19</c:f>
                <c:numCache>
                  <c:formatCode>General</c:formatCode>
                  <c:ptCount val="7"/>
                  <c:pt idx="0">
                    <c:v>0.270776400000001</c:v>
                  </c:pt>
                  <c:pt idx="1">
                    <c:v>0.309329300000001</c:v>
                  </c:pt>
                  <c:pt idx="2">
                    <c:v>0.2904328</c:v>
                  </c:pt>
                  <c:pt idx="3">
                    <c:v>0.3007395</c:v>
                  </c:pt>
                  <c:pt idx="4">
                    <c:v>0.3306944</c:v>
                  </c:pt>
                  <c:pt idx="5">
                    <c:v>0.2916772</c:v>
                  </c:pt>
                  <c:pt idx="6">
                    <c:v>0.2974664</c:v>
                  </c:pt>
                </c:numCache>
              </c:numRef>
            </c:minus>
            <c:spPr>
              <a:ln>
                <a:solidFill>
                  <a:schemeClr val="bg1">
                    <a:lumMod val="50000"/>
                  </a:schemeClr>
                </a:solidFill>
              </a:ln>
            </c:spPr>
          </c:errBars>
          <c:cat>
            <c:strRef>
              <c:f>'[DataAnalysisResults_C.xlsx]RankingData Recode-6'!$A$13:$A$19</c:f>
              <c:strCache>
                <c:ptCount val="7"/>
                <c:pt idx="0">
                  <c:v>TS_5</c:v>
                </c:pt>
                <c:pt idx="1">
                  <c:v>TS_2</c:v>
                </c:pt>
                <c:pt idx="2">
                  <c:v>TS_6</c:v>
                </c:pt>
                <c:pt idx="3">
                  <c:v>TS_4</c:v>
                </c:pt>
                <c:pt idx="4">
                  <c:v>TS_3</c:v>
                </c:pt>
                <c:pt idx="5">
                  <c:v>TS_7</c:v>
                </c:pt>
                <c:pt idx="6">
                  <c:v>TS_1</c:v>
                </c:pt>
              </c:strCache>
            </c:strRef>
          </c:cat>
          <c:val>
            <c:numRef>
              <c:f>'[DataAnalysisResults_C.xlsx]RankingData Recode-6'!$C$13:$C$19</c:f>
              <c:numCache>
                <c:formatCode>0.00</c:formatCode>
                <c:ptCount val="7"/>
                <c:pt idx="0">
                  <c:v>5.1388889</c:v>
                </c:pt>
                <c:pt idx="1">
                  <c:v>4.5039683</c:v>
                </c:pt>
                <c:pt idx="2">
                  <c:v>4.067460299999998</c:v>
                </c:pt>
                <c:pt idx="3">
                  <c:v>3.7103175</c:v>
                </c:pt>
                <c:pt idx="4">
                  <c:v>2.845238099999999</c:v>
                </c:pt>
                <c:pt idx="5">
                  <c:v>2.797619</c:v>
                </c:pt>
                <c:pt idx="6">
                  <c:v>2.7261905</c:v>
                </c:pt>
              </c:numCache>
            </c:numRef>
          </c:val>
        </c:ser>
        <c:dLbls>
          <c:dLblPos val="inEnd"/>
          <c:showLegendKey val="0"/>
          <c:showVal val="1"/>
          <c:showCatName val="0"/>
          <c:showSerName val="0"/>
          <c:showPercent val="0"/>
          <c:showBubbleSize val="0"/>
        </c:dLbls>
        <c:gapWidth val="65"/>
        <c:axId val="2144781560"/>
        <c:axId val="2117400104"/>
      </c:barChart>
      <c:catAx>
        <c:axId val="214478156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17400104"/>
        <c:crosses val="autoZero"/>
        <c:auto val="1"/>
        <c:lblAlgn val="ctr"/>
        <c:lblOffset val="100"/>
        <c:noMultiLvlLbl val="0"/>
      </c:catAx>
      <c:valAx>
        <c:axId val="2117400104"/>
        <c:scaling>
          <c:orientation val="minMax"/>
          <c:min val="1.0"/>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1=Highest Priority to 6=Lowest Priority*</a:t>
                </a:r>
              </a:p>
              <a:p>
                <a:pPr>
                  <a:defRPr/>
                </a:pPr>
                <a:r>
                  <a:rPr lang="en-US"/>
                  <a:t>(*range of selected values was 1 to 5; unselected questions were imputed to 6)</a:t>
                </a:r>
              </a:p>
            </c:rich>
          </c:tx>
          <c:overlay val="0"/>
          <c:spPr>
            <a:noFill/>
            <a:ln>
              <a:noFill/>
            </a:ln>
            <a:effectLst/>
          </c:spPr>
        </c:title>
        <c:numFmt formatCode="0.00" sourceLinked="1"/>
        <c:majorTickMark val="none"/>
        <c:minorTickMark val="none"/>
        <c:tickLblPos val="nextTo"/>
        <c:spPr>
          <a:noFill/>
          <a:ln>
            <a:noFill/>
          </a:ln>
          <a:effectLst/>
        </c:spPr>
        <c:txPr>
          <a:bodyPr rot="-60000000" vert="horz"/>
          <a:lstStyle/>
          <a:p>
            <a:pPr>
              <a:defRPr/>
            </a:pPr>
            <a:endParaRPr lang="en-US"/>
          </a:p>
        </c:txPr>
        <c:crossAx val="214478156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Programmatically Relevant Research - Proportion of Participants who Selected each Question as a Priority (N=119)</a:t>
            </a:r>
          </a:p>
        </c:rich>
      </c:tx>
      <c:overlay val="0"/>
      <c:spPr>
        <a:noFill/>
        <a:ln>
          <a:noFill/>
        </a:ln>
        <a:effectLst/>
      </c:sp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delete val="1"/>
          </c:dLbls>
          <c:cat>
            <c:strRef>
              <c:f>[DataAnalysisResults_B.xlsx]SelectionData!$A$19:$A$36</c:f>
              <c:strCache>
                <c:ptCount val="18"/>
                <c:pt idx="0">
                  <c:v>PRR_14</c:v>
                </c:pt>
                <c:pt idx="1">
                  <c:v>PRR_6</c:v>
                </c:pt>
                <c:pt idx="2">
                  <c:v>PRR_13</c:v>
                </c:pt>
                <c:pt idx="3">
                  <c:v>PRR_5</c:v>
                </c:pt>
                <c:pt idx="4">
                  <c:v>PRR_10</c:v>
                </c:pt>
                <c:pt idx="5">
                  <c:v>PRR_15</c:v>
                </c:pt>
                <c:pt idx="6">
                  <c:v>PRR_17</c:v>
                </c:pt>
                <c:pt idx="7">
                  <c:v>PRR_12</c:v>
                </c:pt>
                <c:pt idx="8">
                  <c:v>PRR_16</c:v>
                </c:pt>
                <c:pt idx="9">
                  <c:v>PRR_7</c:v>
                </c:pt>
                <c:pt idx="10">
                  <c:v>PRR_8</c:v>
                </c:pt>
                <c:pt idx="11">
                  <c:v>PRR_9</c:v>
                </c:pt>
                <c:pt idx="12">
                  <c:v>PRR_11</c:v>
                </c:pt>
                <c:pt idx="13">
                  <c:v>PRR_18</c:v>
                </c:pt>
                <c:pt idx="14">
                  <c:v>PRR_4</c:v>
                </c:pt>
                <c:pt idx="15">
                  <c:v>PRR_1</c:v>
                </c:pt>
                <c:pt idx="16">
                  <c:v>PRR_3</c:v>
                </c:pt>
                <c:pt idx="17">
                  <c:v>PRR_2</c:v>
                </c:pt>
              </c:strCache>
            </c:strRef>
          </c:cat>
          <c:val>
            <c:numRef>
              <c:f>[DataAnalysisResults_B.xlsx]SelectionData!$C$19:$C$36</c:f>
              <c:numCache>
                <c:formatCode>General</c:formatCode>
                <c:ptCount val="18"/>
                <c:pt idx="0">
                  <c:v>0.0756303</c:v>
                </c:pt>
                <c:pt idx="1">
                  <c:v>0.1260504</c:v>
                </c:pt>
                <c:pt idx="2">
                  <c:v>0.1428571</c:v>
                </c:pt>
                <c:pt idx="3">
                  <c:v>0.1680672</c:v>
                </c:pt>
                <c:pt idx="4">
                  <c:v>0.1764706</c:v>
                </c:pt>
                <c:pt idx="5">
                  <c:v>0.1848739</c:v>
                </c:pt>
                <c:pt idx="6">
                  <c:v>0.1932773</c:v>
                </c:pt>
                <c:pt idx="7">
                  <c:v>0.2184874</c:v>
                </c:pt>
                <c:pt idx="8">
                  <c:v>0.2352941</c:v>
                </c:pt>
                <c:pt idx="9">
                  <c:v>0.2436975</c:v>
                </c:pt>
                <c:pt idx="10">
                  <c:v>0.2605042</c:v>
                </c:pt>
                <c:pt idx="11">
                  <c:v>0.2941176</c:v>
                </c:pt>
                <c:pt idx="12">
                  <c:v>0.3277311</c:v>
                </c:pt>
                <c:pt idx="13">
                  <c:v>0.3613445</c:v>
                </c:pt>
                <c:pt idx="14">
                  <c:v>0.4033613</c:v>
                </c:pt>
                <c:pt idx="15">
                  <c:v>0.4201681</c:v>
                </c:pt>
                <c:pt idx="16">
                  <c:v>0.4453782</c:v>
                </c:pt>
                <c:pt idx="17">
                  <c:v>0.5798319</c:v>
                </c:pt>
              </c:numCache>
            </c:numRef>
          </c:val>
        </c:ser>
        <c:dLbls>
          <c:dLblPos val="inEnd"/>
          <c:showLegendKey val="0"/>
          <c:showVal val="1"/>
          <c:showCatName val="0"/>
          <c:showSerName val="0"/>
          <c:showPercent val="0"/>
          <c:showBubbleSize val="0"/>
        </c:dLbls>
        <c:gapWidth val="65"/>
        <c:axId val="2145205192"/>
        <c:axId val="2144861160"/>
      </c:barChart>
      <c:catAx>
        <c:axId val="2145205192"/>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44861160"/>
        <c:crosses val="autoZero"/>
        <c:auto val="1"/>
        <c:lblAlgn val="ctr"/>
        <c:lblOffset val="100"/>
        <c:noMultiLvlLbl val="0"/>
      </c:catAx>
      <c:valAx>
        <c:axId val="214486116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Proportion of Participants</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14520519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Programmatically Relevant Research -Average of Priority Ranking Assigned by Participants (N=119)</a:t>
            </a:r>
          </a:p>
        </c:rich>
      </c:tx>
      <c:overlay val="0"/>
      <c:spPr>
        <a:noFill/>
        <a:ln>
          <a:noFill/>
        </a:ln>
        <a:effectLst/>
      </c:spPr>
    </c:title>
    <c:autoTitleDeleted val="0"/>
    <c:plotArea>
      <c:layout/>
      <c:barChart>
        <c:barDir val="bar"/>
        <c:grouping val="clustered"/>
        <c:varyColors val="0"/>
        <c:ser>
          <c:idx val="0"/>
          <c:order val="0"/>
          <c:tx>
            <c:v>Question</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vert="horz"/>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errBars>
            <c:errBarType val="both"/>
            <c:errValType val="cust"/>
            <c:noEndCap val="0"/>
            <c:plus>
              <c:numRef>
                <c:f>'[DataAnalysisResults_C.xlsx]RankingData Recode-6'!$J$21:$J$38</c:f>
                <c:numCache>
                  <c:formatCode>General</c:formatCode>
                  <c:ptCount val="18"/>
                  <c:pt idx="0">
                    <c:v>0.15055</c:v>
                  </c:pt>
                  <c:pt idx="1">
                    <c:v>0.161728500000001</c:v>
                  </c:pt>
                  <c:pt idx="2">
                    <c:v>0.2124298</c:v>
                  </c:pt>
                  <c:pt idx="3">
                    <c:v>0.2396076</c:v>
                  </c:pt>
                  <c:pt idx="4">
                    <c:v>0.2423297</c:v>
                  </c:pt>
                  <c:pt idx="5">
                    <c:v>0.2429294</c:v>
                  </c:pt>
                  <c:pt idx="6">
                    <c:v>0.2653766</c:v>
                  </c:pt>
                  <c:pt idx="7">
                    <c:v>0.254889100000001</c:v>
                  </c:pt>
                  <c:pt idx="8">
                    <c:v>0.263644299999999</c:v>
                  </c:pt>
                  <c:pt idx="9">
                    <c:v>0.2647214</c:v>
                  </c:pt>
                  <c:pt idx="10">
                    <c:v>0.269849</c:v>
                  </c:pt>
                  <c:pt idx="11">
                    <c:v>0.2744131</c:v>
                  </c:pt>
                  <c:pt idx="12">
                    <c:v>0.3063194</c:v>
                  </c:pt>
                  <c:pt idx="13">
                    <c:v>0.307056</c:v>
                  </c:pt>
                  <c:pt idx="14">
                    <c:v>0.3440557</c:v>
                  </c:pt>
                  <c:pt idx="15">
                    <c:v>0.3653339</c:v>
                  </c:pt>
                  <c:pt idx="16">
                    <c:v>0.3762158</c:v>
                  </c:pt>
                  <c:pt idx="17">
                    <c:v>0.4051553</c:v>
                  </c:pt>
                </c:numCache>
              </c:numRef>
            </c:plus>
            <c:minus>
              <c:numRef>
                <c:f>'[DataAnalysisResults_C.xlsx]RankingData Recode-6'!$I$21:$I$38</c:f>
                <c:numCache>
                  <c:formatCode>General</c:formatCode>
                  <c:ptCount val="18"/>
                  <c:pt idx="0">
                    <c:v>0.150549900000001</c:v>
                  </c:pt>
                  <c:pt idx="1">
                    <c:v>0.1617286</c:v>
                  </c:pt>
                  <c:pt idx="2">
                    <c:v>0.2124297</c:v>
                  </c:pt>
                  <c:pt idx="3">
                    <c:v>0.2396077</c:v>
                  </c:pt>
                  <c:pt idx="4">
                    <c:v>0.2423297</c:v>
                  </c:pt>
                  <c:pt idx="5">
                    <c:v>0.2429293</c:v>
                  </c:pt>
                  <c:pt idx="6">
                    <c:v>0.2653767</c:v>
                  </c:pt>
                  <c:pt idx="7">
                    <c:v>0.2548892</c:v>
                  </c:pt>
                  <c:pt idx="8">
                    <c:v>0.2636444</c:v>
                  </c:pt>
                  <c:pt idx="9">
                    <c:v>0.264721499999999</c:v>
                  </c:pt>
                  <c:pt idx="10">
                    <c:v>0.269849</c:v>
                  </c:pt>
                  <c:pt idx="11">
                    <c:v>0.2744132</c:v>
                  </c:pt>
                  <c:pt idx="12">
                    <c:v>0.3063195</c:v>
                  </c:pt>
                  <c:pt idx="13">
                    <c:v>0.307055999999999</c:v>
                  </c:pt>
                  <c:pt idx="14">
                    <c:v>0.3440558</c:v>
                  </c:pt>
                  <c:pt idx="15">
                    <c:v>0.3653339</c:v>
                  </c:pt>
                  <c:pt idx="16">
                    <c:v>0.3762158</c:v>
                  </c:pt>
                  <c:pt idx="17">
                    <c:v>0.4051552</c:v>
                  </c:pt>
                </c:numCache>
              </c:numRef>
            </c:minus>
            <c:spPr>
              <a:ln>
                <a:solidFill>
                  <a:schemeClr val="bg1">
                    <a:lumMod val="50000"/>
                  </a:schemeClr>
                </a:solidFill>
              </a:ln>
            </c:spPr>
          </c:errBars>
          <c:cat>
            <c:strRef>
              <c:f>'[DataAnalysisResults_C.xlsx]RankingData Recode-6'!$A$21:$A$38</c:f>
              <c:strCache>
                <c:ptCount val="18"/>
                <c:pt idx="0">
                  <c:v>PRR_14</c:v>
                </c:pt>
                <c:pt idx="1">
                  <c:v>PRR_6</c:v>
                </c:pt>
                <c:pt idx="2">
                  <c:v>PRR_13</c:v>
                </c:pt>
                <c:pt idx="3">
                  <c:v>PRR_5</c:v>
                </c:pt>
                <c:pt idx="4">
                  <c:v>PRR_15</c:v>
                </c:pt>
                <c:pt idx="5">
                  <c:v>PRR_10</c:v>
                </c:pt>
                <c:pt idx="6">
                  <c:v>PRR_17</c:v>
                </c:pt>
                <c:pt idx="7">
                  <c:v>PRR_12</c:v>
                </c:pt>
                <c:pt idx="8">
                  <c:v>PRR_16</c:v>
                </c:pt>
                <c:pt idx="9">
                  <c:v>PRR_7</c:v>
                </c:pt>
                <c:pt idx="10">
                  <c:v>PRR_8</c:v>
                </c:pt>
                <c:pt idx="11">
                  <c:v>PRR_11</c:v>
                </c:pt>
                <c:pt idx="12">
                  <c:v>PRR_9</c:v>
                </c:pt>
                <c:pt idx="13">
                  <c:v>PRR_4</c:v>
                </c:pt>
                <c:pt idx="14">
                  <c:v>PRR_18</c:v>
                </c:pt>
                <c:pt idx="15">
                  <c:v>PRR_1</c:v>
                </c:pt>
                <c:pt idx="16">
                  <c:v>PRR_3</c:v>
                </c:pt>
                <c:pt idx="17">
                  <c:v>PRR_2</c:v>
                </c:pt>
              </c:strCache>
            </c:strRef>
          </c:cat>
          <c:val>
            <c:numRef>
              <c:f>'[DataAnalysisResults_C.xlsx]RankingData Recode-6'!$C$21:$C$38</c:f>
              <c:numCache>
                <c:formatCode>0.00</c:formatCode>
                <c:ptCount val="18"/>
                <c:pt idx="0">
                  <c:v>5.7983193</c:v>
                </c:pt>
                <c:pt idx="1">
                  <c:v>5.7016807</c:v>
                </c:pt>
                <c:pt idx="2">
                  <c:v>5.5588235</c:v>
                </c:pt>
                <c:pt idx="3">
                  <c:v>5.462184899999996</c:v>
                </c:pt>
                <c:pt idx="4">
                  <c:v>5.4369748</c:v>
                </c:pt>
                <c:pt idx="5">
                  <c:v>5.4243697</c:v>
                </c:pt>
                <c:pt idx="6">
                  <c:v>5.352941199999998</c:v>
                </c:pt>
                <c:pt idx="7">
                  <c:v>5.3319328</c:v>
                </c:pt>
                <c:pt idx="8">
                  <c:v>5.268907599999998</c:v>
                </c:pt>
                <c:pt idx="9">
                  <c:v>5.2436975</c:v>
                </c:pt>
                <c:pt idx="10">
                  <c:v>5.210083999999998</c:v>
                </c:pt>
                <c:pt idx="11">
                  <c:v>5.0714286</c:v>
                </c:pt>
                <c:pt idx="12">
                  <c:v>5.0084034</c:v>
                </c:pt>
                <c:pt idx="13">
                  <c:v>4.802520999999998</c:v>
                </c:pt>
                <c:pt idx="14">
                  <c:v>4.7268908</c:v>
                </c:pt>
                <c:pt idx="15">
                  <c:v>4.4747899</c:v>
                </c:pt>
                <c:pt idx="16">
                  <c:v>4.2815126</c:v>
                </c:pt>
                <c:pt idx="17">
                  <c:v>3.6008403</c:v>
                </c:pt>
              </c:numCache>
            </c:numRef>
          </c:val>
        </c:ser>
        <c:dLbls>
          <c:dLblPos val="inEnd"/>
          <c:showLegendKey val="0"/>
          <c:showVal val="1"/>
          <c:showCatName val="0"/>
          <c:showSerName val="0"/>
          <c:showPercent val="0"/>
          <c:showBubbleSize val="0"/>
        </c:dLbls>
        <c:gapWidth val="65"/>
        <c:axId val="2145017224"/>
        <c:axId val="2145020536"/>
      </c:barChart>
      <c:catAx>
        <c:axId val="214501722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45020536"/>
        <c:crosses val="autoZero"/>
        <c:auto val="1"/>
        <c:lblAlgn val="ctr"/>
        <c:lblOffset val="100"/>
        <c:noMultiLvlLbl val="0"/>
      </c:catAx>
      <c:valAx>
        <c:axId val="2145020536"/>
        <c:scaling>
          <c:orientation val="minMax"/>
          <c:max val="6.0"/>
          <c:min val="1.0"/>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1=Highest Priority to 6=Lowest Priority*</a:t>
                </a:r>
              </a:p>
              <a:p>
                <a:pPr>
                  <a:defRPr/>
                </a:pPr>
                <a:r>
                  <a:rPr lang="en-US"/>
                  <a:t>(*range of selected values was 1 to 5; unselected questions were imputed to 6)</a:t>
                </a:r>
              </a:p>
            </c:rich>
          </c:tx>
          <c:overlay val="0"/>
          <c:spPr>
            <a:noFill/>
            <a:ln>
              <a:noFill/>
            </a:ln>
            <a:effectLst/>
          </c:spPr>
        </c:title>
        <c:numFmt formatCode="0.00" sourceLinked="1"/>
        <c:majorTickMark val="none"/>
        <c:minorTickMark val="none"/>
        <c:tickLblPos val="nextTo"/>
        <c:spPr>
          <a:noFill/>
          <a:ln>
            <a:noFill/>
          </a:ln>
          <a:effectLst/>
        </c:spPr>
        <c:txPr>
          <a:bodyPr rot="-60000000" vert="horz"/>
          <a:lstStyle/>
          <a:p>
            <a:pPr>
              <a:defRPr/>
            </a:pPr>
            <a:endParaRPr lang="en-US"/>
          </a:p>
        </c:txPr>
        <c:crossAx val="2145017224"/>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Epidemiology - Proportion of Participants who Selected each Question as a Priority (N=115)</a:t>
            </a:r>
          </a:p>
        </c:rich>
      </c:tx>
      <c:overlay val="0"/>
      <c:spPr>
        <a:noFill/>
        <a:ln>
          <a:noFill/>
        </a:ln>
        <a:effectLst/>
      </c:sp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delete val="1"/>
          </c:dLbls>
          <c:cat>
            <c:strRef>
              <c:f>[DataAnalysisResults_B.xlsx]SelectionData!$A$37:$A$49</c:f>
              <c:strCache>
                <c:ptCount val="13"/>
                <c:pt idx="0">
                  <c:v>E_11</c:v>
                </c:pt>
                <c:pt idx="1">
                  <c:v>E_8</c:v>
                </c:pt>
                <c:pt idx="2">
                  <c:v>E_5</c:v>
                </c:pt>
                <c:pt idx="3">
                  <c:v>E_7</c:v>
                </c:pt>
                <c:pt idx="4">
                  <c:v>E_3</c:v>
                </c:pt>
                <c:pt idx="5">
                  <c:v>E_9</c:v>
                </c:pt>
                <c:pt idx="6">
                  <c:v>E_4</c:v>
                </c:pt>
                <c:pt idx="7">
                  <c:v>E_6</c:v>
                </c:pt>
                <c:pt idx="8">
                  <c:v>E_10</c:v>
                </c:pt>
                <c:pt idx="9">
                  <c:v>E_2</c:v>
                </c:pt>
                <c:pt idx="10">
                  <c:v>E_12</c:v>
                </c:pt>
                <c:pt idx="11">
                  <c:v>E_1</c:v>
                </c:pt>
                <c:pt idx="12">
                  <c:v>E_13</c:v>
                </c:pt>
              </c:strCache>
            </c:strRef>
          </c:cat>
          <c:val>
            <c:numRef>
              <c:f>[DataAnalysisResults_B.xlsx]SelectionData!$C$37:$C$49</c:f>
              <c:numCache>
                <c:formatCode>General</c:formatCode>
                <c:ptCount val="13"/>
                <c:pt idx="0">
                  <c:v>0.1565217</c:v>
                </c:pt>
                <c:pt idx="1">
                  <c:v>0.2521739</c:v>
                </c:pt>
                <c:pt idx="2">
                  <c:v>0.2608696</c:v>
                </c:pt>
                <c:pt idx="3">
                  <c:v>0.2869565</c:v>
                </c:pt>
                <c:pt idx="4">
                  <c:v>0.2956522</c:v>
                </c:pt>
                <c:pt idx="5">
                  <c:v>0.3304348</c:v>
                </c:pt>
                <c:pt idx="6">
                  <c:v>0.3391304</c:v>
                </c:pt>
                <c:pt idx="7">
                  <c:v>0.3478261</c:v>
                </c:pt>
                <c:pt idx="8">
                  <c:v>0.3652174</c:v>
                </c:pt>
                <c:pt idx="9">
                  <c:v>0.3913043</c:v>
                </c:pt>
                <c:pt idx="10">
                  <c:v>0.426087</c:v>
                </c:pt>
                <c:pt idx="11">
                  <c:v>0.4782609</c:v>
                </c:pt>
                <c:pt idx="12">
                  <c:v>0.7043478</c:v>
                </c:pt>
              </c:numCache>
            </c:numRef>
          </c:val>
        </c:ser>
        <c:dLbls>
          <c:dLblPos val="inEnd"/>
          <c:showLegendKey val="0"/>
          <c:showVal val="1"/>
          <c:showCatName val="0"/>
          <c:showSerName val="0"/>
          <c:showPercent val="0"/>
          <c:showBubbleSize val="0"/>
        </c:dLbls>
        <c:gapWidth val="65"/>
        <c:axId val="2145047160"/>
        <c:axId val="2144804440"/>
      </c:barChart>
      <c:catAx>
        <c:axId val="2145047160"/>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44804440"/>
        <c:crosses val="autoZero"/>
        <c:auto val="1"/>
        <c:lblAlgn val="ctr"/>
        <c:lblOffset val="100"/>
        <c:noMultiLvlLbl val="0"/>
      </c:catAx>
      <c:valAx>
        <c:axId val="2144804440"/>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Proportion of Participants</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14504716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Epidemiology - Average of Priority Ranking Assigned by Participants (N=115)</a:t>
            </a:r>
          </a:p>
        </c:rich>
      </c:tx>
      <c:overlay val="0"/>
      <c:spPr>
        <a:noFill/>
        <a:ln>
          <a:noFill/>
        </a:ln>
        <a:effectLst/>
      </c:spPr>
    </c:title>
    <c:autoTitleDeleted val="0"/>
    <c:plotArea>
      <c:layout/>
      <c:barChart>
        <c:barDir val="bar"/>
        <c:grouping val="clustered"/>
        <c:varyColors val="0"/>
        <c:ser>
          <c:idx val="0"/>
          <c:order val="0"/>
          <c:tx>
            <c:v>Question</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vert="horz"/>
              <a:lstStyle/>
              <a:p>
                <a:pPr>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errBars>
            <c:errBarType val="both"/>
            <c:errValType val="cust"/>
            <c:noEndCap val="0"/>
            <c:plus>
              <c:numRef>
                <c:f>'[DataAnalysisResults_C.xlsx]RankingData Recode-6'!$J$40:$J$52</c:f>
                <c:numCache>
                  <c:formatCode>General</c:formatCode>
                  <c:ptCount val="13"/>
                  <c:pt idx="0">
                    <c:v>0.2230093</c:v>
                  </c:pt>
                  <c:pt idx="1">
                    <c:v>0.2519975</c:v>
                  </c:pt>
                  <c:pt idx="2">
                    <c:v>0.2844353</c:v>
                  </c:pt>
                  <c:pt idx="3">
                    <c:v>0.2909988</c:v>
                  </c:pt>
                  <c:pt idx="4">
                    <c:v>0.3178103</c:v>
                  </c:pt>
                  <c:pt idx="5">
                    <c:v>0.3043192</c:v>
                  </c:pt>
                  <c:pt idx="6">
                    <c:v>0.30956</c:v>
                  </c:pt>
                  <c:pt idx="7">
                    <c:v>0.3170128</c:v>
                  </c:pt>
                  <c:pt idx="8">
                    <c:v>0.3458927</c:v>
                  </c:pt>
                  <c:pt idx="9">
                    <c:v>0.353970899999999</c:v>
                  </c:pt>
                  <c:pt idx="10">
                    <c:v>0.373785600000001</c:v>
                  </c:pt>
                  <c:pt idx="11">
                    <c:v>0.391904800000001</c:v>
                  </c:pt>
                  <c:pt idx="12">
                    <c:v>0.3398747</c:v>
                  </c:pt>
                </c:numCache>
              </c:numRef>
            </c:plus>
            <c:minus>
              <c:numRef>
                <c:f>'[DataAnalysisResults_C.xlsx]RankingData Recode-6'!$I$40:$I$52</c:f>
                <c:numCache>
                  <c:formatCode>General</c:formatCode>
                  <c:ptCount val="13"/>
                  <c:pt idx="0">
                    <c:v>0.223009400000001</c:v>
                  </c:pt>
                  <c:pt idx="1">
                    <c:v>0.2519975</c:v>
                  </c:pt>
                  <c:pt idx="2">
                    <c:v>0.2844353</c:v>
                  </c:pt>
                  <c:pt idx="3">
                    <c:v>0.2909989</c:v>
                  </c:pt>
                  <c:pt idx="4">
                    <c:v>0.317810300000001</c:v>
                  </c:pt>
                  <c:pt idx="5">
                    <c:v>0.3043193</c:v>
                  </c:pt>
                  <c:pt idx="6">
                    <c:v>0.3095601</c:v>
                  </c:pt>
                  <c:pt idx="7">
                    <c:v>0.3170128</c:v>
                  </c:pt>
                  <c:pt idx="8">
                    <c:v>0.3458927</c:v>
                  </c:pt>
                  <c:pt idx="9">
                    <c:v>0.3539708</c:v>
                  </c:pt>
                  <c:pt idx="10">
                    <c:v>0.3737856</c:v>
                  </c:pt>
                  <c:pt idx="11">
                    <c:v>0.3919049</c:v>
                  </c:pt>
                  <c:pt idx="12">
                    <c:v>0.3398747</c:v>
                  </c:pt>
                </c:numCache>
              </c:numRef>
            </c:minus>
            <c:spPr>
              <a:ln>
                <a:solidFill>
                  <a:schemeClr val="bg1">
                    <a:lumMod val="50000"/>
                  </a:schemeClr>
                </a:solidFill>
              </a:ln>
            </c:spPr>
          </c:errBars>
          <c:cat>
            <c:strRef>
              <c:f>'[DataAnalysisResults_C.xlsx]RankingData Recode-6'!$A$40:$A$52</c:f>
              <c:strCache>
                <c:ptCount val="13"/>
                <c:pt idx="0">
                  <c:v>E_11</c:v>
                </c:pt>
                <c:pt idx="1">
                  <c:v>E_8</c:v>
                </c:pt>
                <c:pt idx="2">
                  <c:v>E_3</c:v>
                </c:pt>
                <c:pt idx="3">
                  <c:v>E_7</c:v>
                </c:pt>
                <c:pt idx="4">
                  <c:v>E_5</c:v>
                </c:pt>
                <c:pt idx="5">
                  <c:v>E_6</c:v>
                </c:pt>
                <c:pt idx="6">
                  <c:v>E_9</c:v>
                </c:pt>
                <c:pt idx="7">
                  <c:v>E_10</c:v>
                </c:pt>
                <c:pt idx="8">
                  <c:v>E_4</c:v>
                </c:pt>
                <c:pt idx="9">
                  <c:v>E_12</c:v>
                </c:pt>
                <c:pt idx="10">
                  <c:v>E_2</c:v>
                </c:pt>
                <c:pt idx="11">
                  <c:v>E_1</c:v>
                </c:pt>
                <c:pt idx="12">
                  <c:v>E_13</c:v>
                </c:pt>
              </c:strCache>
            </c:strRef>
          </c:cat>
          <c:val>
            <c:numRef>
              <c:f>'[DataAnalysisResults_C.xlsx]RankingData Recode-6'!$C$40:$C$52</c:f>
              <c:numCache>
                <c:formatCode>0.00</c:formatCode>
                <c:ptCount val="13"/>
                <c:pt idx="0">
                  <c:v>5.530434799999998</c:v>
                </c:pt>
                <c:pt idx="1">
                  <c:v>5.2695652</c:v>
                </c:pt>
                <c:pt idx="2">
                  <c:v>5.1391304</c:v>
                </c:pt>
                <c:pt idx="3">
                  <c:v>5.1086957</c:v>
                </c:pt>
                <c:pt idx="4">
                  <c:v>5.026087</c:v>
                </c:pt>
                <c:pt idx="5">
                  <c:v>4.9434783</c:v>
                </c:pt>
                <c:pt idx="6">
                  <c:v>4.9130435</c:v>
                </c:pt>
                <c:pt idx="7">
                  <c:v>4.8130435</c:v>
                </c:pt>
                <c:pt idx="8">
                  <c:v>4.752173899999998</c:v>
                </c:pt>
                <c:pt idx="9">
                  <c:v>4.5391304</c:v>
                </c:pt>
                <c:pt idx="10">
                  <c:v>4.5043478</c:v>
                </c:pt>
                <c:pt idx="11">
                  <c:v>4.1782609</c:v>
                </c:pt>
                <c:pt idx="12">
                  <c:v>3.7</c:v>
                </c:pt>
              </c:numCache>
            </c:numRef>
          </c:val>
        </c:ser>
        <c:dLbls>
          <c:dLblPos val="inEnd"/>
          <c:showLegendKey val="0"/>
          <c:showVal val="1"/>
          <c:showCatName val="0"/>
          <c:showSerName val="0"/>
          <c:showPercent val="0"/>
          <c:showBubbleSize val="0"/>
        </c:dLbls>
        <c:gapWidth val="65"/>
        <c:axId val="2117141528"/>
        <c:axId val="2117341960"/>
      </c:barChart>
      <c:catAx>
        <c:axId val="2117141528"/>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17341960"/>
        <c:crosses val="autoZero"/>
        <c:auto val="1"/>
        <c:lblAlgn val="ctr"/>
        <c:lblOffset val="100"/>
        <c:noMultiLvlLbl val="0"/>
      </c:catAx>
      <c:valAx>
        <c:axId val="2117341960"/>
        <c:scaling>
          <c:orientation val="minMax"/>
          <c:min val="1.0"/>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1=Highest Priority to 6=Lowest Priority*</a:t>
                </a:r>
              </a:p>
              <a:p>
                <a:pPr>
                  <a:defRPr/>
                </a:pPr>
                <a:r>
                  <a:rPr lang="en-US"/>
                  <a:t>(*range of selected values was 1 to 5; unselected questions were imputed to 6)</a:t>
                </a:r>
              </a:p>
            </c:rich>
          </c:tx>
          <c:overlay val="0"/>
          <c:spPr>
            <a:noFill/>
            <a:ln>
              <a:noFill/>
            </a:ln>
            <a:effectLst/>
          </c:spPr>
        </c:title>
        <c:numFmt formatCode="0.00" sourceLinked="1"/>
        <c:majorTickMark val="none"/>
        <c:minorTickMark val="none"/>
        <c:tickLblPos val="nextTo"/>
        <c:spPr>
          <a:noFill/>
          <a:ln>
            <a:noFill/>
          </a:ln>
          <a:effectLst/>
        </c:spPr>
        <c:txPr>
          <a:bodyPr rot="-60000000" vert="horz"/>
          <a:lstStyle/>
          <a:p>
            <a:pPr>
              <a:defRPr/>
            </a:pPr>
            <a:endParaRPr lang="en-US"/>
          </a:p>
        </c:txPr>
        <c:crossAx val="2117141528"/>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Management of Contacts - Proportion of Participants who Selected each Question as a Priority (N=113)</a:t>
            </a:r>
          </a:p>
        </c:rich>
      </c:tx>
      <c:layout>
        <c:manualLayout>
          <c:xMode val="edge"/>
          <c:yMode val="edge"/>
          <c:x val="0.151483730478467"/>
          <c:y val="0.0333929573539255"/>
        </c:manualLayout>
      </c:layout>
      <c:overlay val="0"/>
      <c:spPr>
        <a:noFill/>
        <a:ln>
          <a:noFill/>
        </a:ln>
        <a:effectLst/>
      </c:spPr>
    </c:title>
    <c:autoTitleDeleted val="0"/>
    <c:plotArea>
      <c:layout/>
      <c:barChart>
        <c:barDir val="bar"/>
        <c:grouping val="clustered"/>
        <c:varyColors val="0"/>
        <c:ser>
          <c:idx val="0"/>
          <c:order val="0"/>
          <c:spPr>
            <a:solidFill>
              <a:schemeClr val="accent1">
                <a:alpha val="85000"/>
              </a:schemeClr>
            </a:solidFill>
            <a:ln w="9525" cap="flat" cmpd="sng" algn="ctr">
              <a:solidFill>
                <a:schemeClr val="lt1">
                  <a:alpha val="50000"/>
                </a:schemeClr>
              </a:solidFill>
              <a:round/>
            </a:ln>
            <a:effectLst/>
          </c:spPr>
          <c:invertIfNegative val="0"/>
          <c:dLbls>
            <c:delete val="1"/>
          </c:dLbls>
          <c:cat>
            <c:strRef>
              <c:f>[DataAnalysisResults_B.xlsx]SelectionData!$A$50:$A$57</c:f>
              <c:strCache>
                <c:ptCount val="8"/>
                <c:pt idx="0">
                  <c:v>MC_8</c:v>
                </c:pt>
                <c:pt idx="1">
                  <c:v>MC_6</c:v>
                </c:pt>
                <c:pt idx="2">
                  <c:v>MC_2</c:v>
                </c:pt>
                <c:pt idx="3">
                  <c:v>MC_1</c:v>
                </c:pt>
                <c:pt idx="4">
                  <c:v>MC_4</c:v>
                </c:pt>
                <c:pt idx="5">
                  <c:v>MC_3</c:v>
                </c:pt>
                <c:pt idx="6">
                  <c:v>MC_5</c:v>
                </c:pt>
                <c:pt idx="7">
                  <c:v>MC_7</c:v>
                </c:pt>
              </c:strCache>
            </c:strRef>
          </c:cat>
          <c:val>
            <c:numRef>
              <c:f>[DataAnalysisResults_B.xlsx]SelectionData!$C$50:$C$57</c:f>
              <c:numCache>
                <c:formatCode>General</c:formatCode>
                <c:ptCount val="8"/>
                <c:pt idx="0">
                  <c:v>0.380531</c:v>
                </c:pt>
                <c:pt idx="1">
                  <c:v>0.4690265</c:v>
                </c:pt>
                <c:pt idx="2">
                  <c:v>0.539823</c:v>
                </c:pt>
                <c:pt idx="3">
                  <c:v>0.5486726</c:v>
                </c:pt>
                <c:pt idx="4">
                  <c:v>0.619469</c:v>
                </c:pt>
                <c:pt idx="5">
                  <c:v>0.6371681</c:v>
                </c:pt>
                <c:pt idx="6">
                  <c:v>0.6460177</c:v>
                </c:pt>
                <c:pt idx="7">
                  <c:v>0.8495575</c:v>
                </c:pt>
              </c:numCache>
            </c:numRef>
          </c:val>
        </c:ser>
        <c:dLbls>
          <c:dLblPos val="inEnd"/>
          <c:showLegendKey val="0"/>
          <c:showVal val="1"/>
          <c:showCatName val="0"/>
          <c:showSerName val="0"/>
          <c:showPercent val="0"/>
          <c:showBubbleSize val="0"/>
        </c:dLbls>
        <c:gapWidth val="65"/>
        <c:axId val="2144907304"/>
        <c:axId val="2144910664"/>
      </c:barChart>
      <c:catAx>
        <c:axId val="214490730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vert="horz"/>
          <a:lstStyle/>
          <a:p>
            <a:pPr>
              <a:defRPr/>
            </a:pPr>
            <a:endParaRPr lang="en-US"/>
          </a:p>
        </c:txPr>
        <c:crossAx val="2144910664"/>
        <c:crosses val="autoZero"/>
        <c:auto val="1"/>
        <c:lblAlgn val="ctr"/>
        <c:lblOffset val="100"/>
        <c:noMultiLvlLbl val="0"/>
      </c:catAx>
      <c:valAx>
        <c:axId val="2144910664"/>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0" vert="horz"/>
              <a:lstStyle/>
              <a:p>
                <a:pPr>
                  <a:defRPr/>
                </a:pPr>
                <a:r>
                  <a:rPr lang="en-US"/>
                  <a:t>Proportion of Participants</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2144907304"/>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mj-lt"/>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AE262-D7A0-634F-8E13-AEC5E7FC8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6305</Words>
  <Characters>35942</Characters>
  <Application>Microsoft Macintosh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Harvard Medical School</Company>
  <LinksUpToDate>false</LinksUpToDate>
  <CharactersWithSpaces>42163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Mitnick</dc:creator>
  <cp:lastModifiedBy>Carole Mitnick</cp:lastModifiedBy>
  <cp:revision>3</cp:revision>
  <cp:lastPrinted>2014-10-15T13:04:00Z</cp:lastPrinted>
  <dcterms:created xsi:type="dcterms:W3CDTF">2014-10-26T17:51:00Z</dcterms:created>
  <dcterms:modified xsi:type="dcterms:W3CDTF">2014-10-26T17:53:00Z</dcterms:modified>
</cp:coreProperties>
</file>